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03837" w14:textId="5797BA49" w:rsidR="00E53AE5" w:rsidRPr="000E5B88" w:rsidRDefault="0017580B" w:rsidP="006054B5">
      <w:pPr>
        <w:pStyle w:val="Heading2"/>
        <w:jc w:val="center"/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</w:pPr>
      <w:r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>Demand Control Rotation Protocol</w:t>
      </w:r>
      <w:r w:rsidR="00EB5243"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 xml:space="preserve"> </w:t>
      </w:r>
      <w:r w:rsidR="00C371CF">
        <w:rPr>
          <w:rFonts w:ascii="Poppins" w:hAnsi="Poppins" w:cs="Poppins"/>
          <w:b w:val="0"/>
          <w:bCs w:val="0"/>
          <w:color w:val="793763" w:themeColor="text2"/>
          <w:sz w:val="36"/>
          <w:szCs w:val="36"/>
        </w:rPr>
        <w:t>Summary</w:t>
      </w:r>
    </w:p>
    <w:p w14:paraId="7073BE8F" w14:textId="07C2B420" w:rsidR="006054B5" w:rsidRPr="006477AE" w:rsidRDefault="006054B5" w:rsidP="003C7AA5">
      <w:pPr>
        <w:pStyle w:val="GraphicCopy"/>
        <w:rPr>
          <w:rFonts w:ascii="Poppins" w:hAnsi="Poppins" w:cs="Poppins"/>
          <w:color w:val="3E0630" w:themeColor="background1"/>
        </w:rPr>
      </w:pPr>
      <w:r w:rsidRPr="64693CC7">
        <w:rPr>
          <w:rFonts w:ascii="Poppins" w:hAnsi="Poppins" w:cs="Poppins"/>
          <w:color w:val="3E0630" w:themeColor="background1"/>
        </w:rPr>
        <w:t xml:space="preserve">Latest Version: </w:t>
      </w:r>
      <w:ins w:id="0" w:author="Sarah Johnson [NESO]" w:date="2025-07-29T13:53:00Z">
        <w:r w:rsidR="70417202" w:rsidRPr="64693CC7">
          <w:rPr>
            <w:rFonts w:ascii="Poppins" w:hAnsi="Poppins" w:cs="Poppins"/>
            <w:color w:val="3E0630" w:themeColor="background1"/>
          </w:rPr>
          <w:t>[</w:t>
        </w:r>
      </w:ins>
      <w:r w:rsidR="0051483B" w:rsidRPr="64693CC7">
        <w:rPr>
          <w:rFonts w:ascii="Poppins" w:hAnsi="Poppins" w:cs="Poppins"/>
          <w:color w:val="3E0630" w:themeColor="background1"/>
        </w:rPr>
        <w:t>2</w:t>
      </w:r>
      <w:r w:rsidRPr="64693CC7">
        <w:rPr>
          <w:rFonts w:ascii="Poppins" w:hAnsi="Poppins" w:cs="Poppins"/>
          <w:color w:val="3E0630" w:themeColor="background1"/>
        </w:rPr>
        <w:t>.</w:t>
      </w:r>
      <w:del w:id="1" w:author="Rebecca Scott [NESO]" w:date="2025-08-27T16:17:00Z" w16du:dateUtc="2025-08-27T15:17:00Z">
        <w:r w:rsidR="008E4D42" w:rsidRPr="64693CC7" w:rsidDel="006A28D7">
          <w:rPr>
            <w:rFonts w:ascii="Poppins" w:hAnsi="Poppins" w:cs="Poppins"/>
            <w:color w:val="3E0630" w:themeColor="background1"/>
          </w:rPr>
          <w:delText>2</w:delText>
        </w:r>
      </w:del>
      <w:ins w:id="2" w:author="Rebecca Scott [NESO]" w:date="2025-09-30T15:30:00Z" w16du:dateUtc="2025-09-30T14:30:00Z">
        <w:r w:rsidR="00A8784A">
          <w:rPr>
            <w:rFonts w:ascii="Poppins" w:hAnsi="Poppins" w:cs="Poppins"/>
            <w:color w:val="3E0630" w:themeColor="background1"/>
          </w:rPr>
          <w:t>4</w:t>
        </w:r>
      </w:ins>
      <w:ins w:id="3" w:author="Sarah Johnson [NESO]" w:date="2025-07-29T13:53:00Z">
        <w:r w:rsidR="0F275261" w:rsidRPr="64693CC7">
          <w:rPr>
            <w:rFonts w:ascii="Poppins" w:hAnsi="Poppins" w:cs="Poppins"/>
            <w:color w:val="3E0630" w:themeColor="background1"/>
          </w:rPr>
          <w:t>]</w:t>
        </w:r>
      </w:ins>
    </w:p>
    <w:p w14:paraId="004D0CCE" w14:textId="4882ED97" w:rsidR="00885438" w:rsidRPr="006477AE" w:rsidRDefault="006054B5" w:rsidP="003C7AA5">
      <w:pPr>
        <w:pStyle w:val="GraphicCopy"/>
        <w:rPr>
          <w:rFonts w:ascii="Poppins" w:hAnsi="Poppins" w:cs="Poppins"/>
          <w:color w:val="3E0630" w:themeColor="background1"/>
        </w:rPr>
      </w:pPr>
      <w:r w:rsidRPr="64693CC7">
        <w:rPr>
          <w:rFonts w:ascii="Poppins" w:hAnsi="Poppins" w:cs="Poppins"/>
          <w:color w:val="3E0630" w:themeColor="background1"/>
        </w:rPr>
        <w:t xml:space="preserve">Last Review: </w:t>
      </w:r>
      <w:ins w:id="4" w:author="Sarah Johnson [NESO]" w:date="2025-07-29T13:53:00Z">
        <w:r w:rsidR="2CA81B3E" w:rsidRPr="64693CC7">
          <w:rPr>
            <w:rFonts w:ascii="Poppins" w:hAnsi="Poppins" w:cs="Poppins"/>
            <w:color w:val="3E0630" w:themeColor="background1"/>
          </w:rPr>
          <w:t>[</w:t>
        </w:r>
      </w:ins>
      <w:ins w:id="5" w:author="Rebecca Scott [NESO]" w:date="2025-09-30T15:30:00Z" w16du:dateUtc="2025-09-30T14:30:00Z">
        <w:r w:rsidR="00A8784A">
          <w:rPr>
            <w:rFonts w:ascii="Poppins" w:hAnsi="Poppins" w:cs="Poppins"/>
            <w:color w:val="3E0630" w:themeColor="background1"/>
          </w:rPr>
          <w:t>September</w:t>
        </w:r>
      </w:ins>
      <w:del w:id="6" w:author="Rebecca Scott [NESO]" w:date="2025-08-27T16:17:00Z" w16du:dateUtc="2025-08-27T15:17:00Z">
        <w:r w:rsidR="00C371CF" w:rsidRPr="64693CC7" w:rsidDel="006A28D7">
          <w:rPr>
            <w:rFonts w:ascii="Poppins" w:hAnsi="Poppins" w:cs="Poppins"/>
            <w:color w:val="3E0630" w:themeColor="background1"/>
          </w:rPr>
          <w:delText>Jul</w:delText>
        </w:r>
        <w:r w:rsidR="0051483B" w:rsidRPr="64693CC7" w:rsidDel="006A28D7">
          <w:rPr>
            <w:rFonts w:ascii="Poppins" w:hAnsi="Poppins" w:cs="Poppins"/>
            <w:color w:val="3E0630" w:themeColor="background1"/>
          </w:rPr>
          <w:delText>y</w:delText>
        </w:r>
      </w:del>
      <w:r w:rsidRPr="64693CC7">
        <w:rPr>
          <w:rFonts w:ascii="Poppins" w:hAnsi="Poppins" w:cs="Poppins"/>
          <w:color w:val="3E0630" w:themeColor="background1"/>
        </w:rPr>
        <w:t xml:space="preserve"> 202</w:t>
      </w:r>
      <w:r w:rsidR="0051483B" w:rsidRPr="64693CC7">
        <w:rPr>
          <w:rFonts w:ascii="Poppins" w:hAnsi="Poppins" w:cs="Poppins"/>
          <w:color w:val="3E0630" w:themeColor="background1"/>
        </w:rPr>
        <w:t>5</w:t>
      </w:r>
      <w:ins w:id="7" w:author="Sarah Johnson [NESO]" w:date="2025-07-29T13:53:00Z">
        <w:r w:rsidR="10B11620" w:rsidRPr="64693CC7">
          <w:rPr>
            <w:rFonts w:ascii="Poppins" w:hAnsi="Poppins" w:cs="Poppins"/>
            <w:color w:val="3E0630" w:themeColor="background1"/>
          </w:rPr>
          <w:t>]</w:t>
        </w:r>
      </w:ins>
    </w:p>
    <w:p w14:paraId="180F35EA" w14:textId="645A91B5" w:rsidR="00624649" w:rsidRDefault="00624649" w:rsidP="00624649">
      <w:pPr>
        <w:pStyle w:val="BodyText"/>
        <w:rPr>
          <w:lang w:val="en-GB"/>
        </w:rPr>
      </w:pPr>
    </w:p>
    <w:p w14:paraId="71FCCD77" w14:textId="5C68B912" w:rsidR="00631411" w:rsidRDefault="4070C71C" w:rsidP="00624649">
      <w:pPr>
        <w:pStyle w:val="BodyText"/>
        <w:rPr>
          <w:color w:val="3E0630" w:themeColor="background1"/>
          <w:lang w:val="en-GB"/>
        </w:rPr>
      </w:pPr>
      <w:r w:rsidRPr="7CBC9CDF">
        <w:rPr>
          <w:color w:val="3E062F"/>
          <w:lang w:val="en-GB"/>
        </w:rPr>
        <w:t>T</w:t>
      </w:r>
      <w:r w:rsidR="2483709E" w:rsidRPr="7CBC9CDF">
        <w:rPr>
          <w:color w:val="3E062F"/>
          <w:lang w:val="en-GB"/>
        </w:rPr>
        <w:t xml:space="preserve">he Demand Control Rotation </w:t>
      </w:r>
      <w:r w:rsidR="10262B9F" w:rsidRPr="7CBC9CDF">
        <w:rPr>
          <w:color w:val="3E062F"/>
          <w:lang w:val="en-GB"/>
        </w:rPr>
        <w:t>Protocol (</w:t>
      </w:r>
      <w:r w:rsidR="2483709E" w:rsidRPr="7CBC9CDF">
        <w:rPr>
          <w:color w:val="3E062F"/>
          <w:lang w:val="en-GB"/>
        </w:rPr>
        <w:t>DCRP) informs organisations within the electricity sec</w:t>
      </w:r>
      <w:r w:rsidR="2FFE6E96" w:rsidRPr="7CBC9CDF">
        <w:rPr>
          <w:color w:val="3E062F"/>
          <w:lang w:val="en-GB"/>
        </w:rPr>
        <w:t xml:space="preserve">tor of the DCRP process, the communication procedures, and the actions they must take. </w:t>
      </w:r>
      <w:r w:rsidR="3A34C984" w:rsidRPr="7CBC9CDF">
        <w:rPr>
          <w:color w:val="3E062F"/>
          <w:lang w:val="en-GB"/>
        </w:rPr>
        <w:t xml:space="preserve"> </w:t>
      </w:r>
      <w:r w:rsidR="6B4BDD55" w:rsidRPr="7CBC9CDF">
        <w:rPr>
          <w:color w:val="3E062F"/>
          <w:lang w:val="en-GB"/>
        </w:rPr>
        <w:t xml:space="preserve">This document is a </w:t>
      </w:r>
      <w:r w:rsidRPr="7CBC9CDF">
        <w:rPr>
          <w:color w:val="3E062F"/>
          <w:lang w:val="en-GB"/>
        </w:rPr>
        <w:t>summary</w:t>
      </w:r>
      <w:r w:rsidR="6B4BDD55" w:rsidRPr="7CBC9CDF">
        <w:rPr>
          <w:color w:val="3E062F"/>
          <w:lang w:val="en-GB"/>
        </w:rPr>
        <w:t xml:space="preserve"> of the </w:t>
      </w:r>
      <w:r w:rsidR="03629DB6" w:rsidRPr="7CBC9CDF">
        <w:rPr>
          <w:color w:val="3E062F"/>
          <w:lang w:val="en-GB"/>
        </w:rPr>
        <w:t xml:space="preserve">industry protocol that will be used </w:t>
      </w:r>
      <w:r w:rsidR="2AC10603" w:rsidRPr="7CBC9CDF">
        <w:rPr>
          <w:color w:val="3E062F"/>
          <w:lang w:val="en-GB"/>
        </w:rPr>
        <w:t xml:space="preserve">by </w:t>
      </w:r>
      <w:del w:id="8" w:author="Sarah Johnson [NESO]" w:date="2025-08-21T09:51:00Z">
        <w:r w:rsidR="00A60040" w:rsidRPr="7CBC9CDF" w:rsidDel="2AC10603">
          <w:rPr>
            <w:color w:val="3E062F"/>
            <w:lang w:val="en-GB"/>
          </w:rPr>
          <w:delText>distribution network</w:delText>
        </w:r>
        <w:r w:rsidR="00A60040" w:rsidRPr="7CBC9CDF" w:rsidDel="73C5C13B">
          <w:rPr>
            <w:color w:val="3E062F"/>
            <w:lang w:val="en-GB"/>
          </w:rPr>
          <w:delText xml:space="preserve"> </w:delText>
        </w:r>
        <w:r w:rsidR="00A60040" w:rsidRPr="7CBC9CDF" w:rsidDel="3A34C984">
          <w:rPr>
            <w:color w:val="3E062F"/>
            <w:lang w:val="en-GB"/>
          </w:rPr>
          <w:delText>operators</w:delText>
        </w:r>
      </w:del>
      <w:ins w:id="9" w:author="Sarah Johnson [NESO]" w:date="2025-08-21T09:51:00Z">
        <w:r w:rsidR="240F37CC" w:rsidRPr="7CBC9CDF">
          <w:rPr>
            <w:color w:val="3E062F"/>
            <w:lang w:val="en-GB"/>
          </w:rPr>
          <w:t>Network Operators</w:t>
        </w:r>
      </w:ins>
      <w:r w:rsidR="3A34C984" w:rsidRPr="7CBC9CDF">
        <w:rPr>
          <w:color w:val="3E062F"/>
          <w:lang w:val="en-GB"/>
        </w:rPr>
        <w:t xml:space="preserve"> </w:t>
      </w:r>
      <w:r w:rsidR="73C5C13B" w:rsidRPr="7CBC9CDF">
        <w:rPr>
          <w:color w:val="3E062F"/>
          <w:lang w:val="en-GB"/>
        </w:rPr>
        <w:t>and</w:t>
      </w:r>
      <w:r w:rsidRPr="7CBC9CDF">
        <w:rPr>
          <w:color w:val="3E062F"/>
          <w:lang w:val="en-GB"/>
        </w:rPr>
        <w:t xml:space="preserve"> the National Energy System Operator</w:t>
      </w:r>
      <w:r w:rsidR="73C5C13B" w:rsidRPr="7CBC9CDF">
        <w:rPr>
          <w:color w:val="3E062F"/>
          <w:lang w:val="en-GB"/>
        </w:rPr>
        <w:t xml:space="preserve"> </w:t>
      </w:r>
      <w:r w:rsidRPr="7CBC9CDF">
        <w:rPr>
          <w:color w:val="3E062F"/>
          <w:lang w:val="en-GB"/>
        </w:rPr>
        <w:t>(</w:t>
      </w:r>
      <w:r w:rsidR="73C5C13B" w:rsidRPr="7CBC9CDF">
        <w:rPr>
          <w:color w:val="3E062F"/>
          <w:lang w:val="en-GB"/>
        </w:rPr>
        <w:t>NESO</w:t>
      </w:r>
      <w:r w:rsidRPr="7CBC9CDF">
        <w:rPr>
          <w:color w:val="3E062F"/>
          <w:lang w:val="en-GB"/>
        </w:rPr>
        <w:t>)</w:t>
      </w:r>
      <w:r w:rsidR="2AC10603" w:rsidRPr="7CBC9CDF">
        <w:rPr>
          <w:color w:val="3E062F"/>
          <w:lang w:val="en-GB"/>
        </w:rPr>
        <w:t xml:space="preserve"> </w:t>
      </w:r>
      <w:r w:rsidR="560ACCDD" w:rsidRPr="7CBC9CDF">
        <w:rPr>
          <w:color w:val="3E062F"/>
          <w:lang w:val="en-GB"/>
        </w:rPr>
        <w:t xml:space="preserve">when </w:t>
      </w:r>
      <w:r w:rsidR="3A34C984" w:rsidRPr="7CBC9CDF">
        <w:rPr>
          <w:color w:val="3E062F"/>
          <w:lang w:val="en-GB"/>
        </w:rPr>
        <w:t xml:space="preserve">the </w:t>
      </w:r>
      <w:r w:rsidR="560ACCDD" w:rsidRPr="7CBC9CDF">
        <w:rPr>
          <w:color w:val="3E062F"/>
          <w:lang w:val="en-GB"/>
        </w:rPr>
        <w:t xml:space="preserve">DCRP is required to be </w:t>
      </w:r>
      <w:r w:rsidR="3A34C984" w:rsidRPr="7CBC9CDF">
        <w:rPr>
          <w:color w:val="3E062F"/>
          <w:lang w:val="en-GB"/>
        </w:rPr>
        <w:t>implemented</w:t>
      </w:r>
      <w:r w:rsidR="560ACCDD" w:rsidRPr="7CBC9CDF">
        <w:rPr>
          <w:color w:val="3E062F"/>
          <w:lang w:val="en-GB"/>
        </w:rPr>
        <w:t xml:space="preserve">. </w:t>
      </w:r>
    </w:p>
    <w:p w14:paraId="2F74ECA0" w14:textId="31C66560" w:rsidR="0051483B" w:rsidRDefault="4F54F89F" w:rsidP="00624649">
      <w:pPr>
        <w:pStyle w:val="BodyText"/>
        <w:rPr>
          <w:ins w:id="10" w:author="Rebecca Scott [NESO]" w:date="2025-08-27T16:20:00Z" w16du:dateUtc="2025-08-27T15:20:00Z"/>
          <w:color w:val="3E062F"/>
          <w:lang w:val="en-GB"/>
        </w:rPr>
      </w:pPr>
      <w:r w:rsidRPr="7F806889">
        <w:rPr>
          <w:color w:val="3E062F"/>
          <w:lang w:val="en-GB"/>
        </w:rPr>
        <w:t xml:space="preserve">This </w:t>
      </w:r>
      <w:r w:rsidR="3D957AB2" w:rsidRPr="7F806889">
        <w:rPr>
          <w:color w:val="3E062F"/>
          <w:lang w:val="en-GB"/>
        </w:rPr>
        <w:t>summary</w:t>
      </w:r>
      <w:r w:rsidRPr="7F806889">
        <w:rPr>
          <w:color w:val="3E062F"/>
          <w:lang w:val="en-GB"/>
        </w:rPr>
        <w:t xml:space="preserve"> is based on </w:t>
      </w:r>
      <w:commentRangeStart w:id="11"/>
      <w:commentRangeStart w:id="12"/>
      <w:r w:rsidRPr="00C26830">
        <w:rPr>
          <w:color w:val="3E062F"/>
          <w:highlight w:val="yellow"/>
          <w:lang w:val="en-GB"/>
          <w:rPrChange w:id="13" w:author="Rebecca Scott [NESO]" w:date="2025-08-27T16:18:00Z" w16du:dateUtc="2025-08-27T15:18:00Z">
            <w:rPr>
              <w:color w:val="3E062F"/>
              <w:lang w:val="en-GB"/>
            </w:rPr>
          </w:rPrChange>
        </w:rPr>
        <w:t xml:space="preserve">version </w:t>
      </w:r>
      <w:r w:rsidR="4AB90249" w:rsidRPr="00C26830">
        <w:rPr>
          <w:color w:val="3E062F"/>
          <w:highlight w:val="yellow"/>
          <w:lang w:val="en-GB"/>
          <w:rPrChange w:id="14" w:author="Rebecca Scott [NESO]" w:date="2025-08-27T16:18:00Z" w16du:dateUtc="2025-08-27T15:18:00Z">
            <w:rPr>
              <w:color w:val="3E062F"/>
              <w:lang w:val="en-GB"/>
            </w:rPr>
          </w:rPrChange>
        </w:rPr>
        <w:t>4</w:t>
      </w:r>
      <w:r w:rsidRPr="00C26830">
        <w:rPr>
          <w:color w:val="3E062F"/>
          <w:highlight w:val="yellow"/>
          <w:lang w:val="en-GB"/>
          <w:rPrChange w:id="15" w:author="Rebecca Scott [NESO]" w:date="2025-08-27T16:18:00Z" w16du:dateUtc="2025-08-27T15:18:00Z">
            <w:rPr>
              <w:color w:val="3E062F"/>
              <w:lang w:val="en-GB"/>
            </w:rPr>
          </w:rPrChange>
        </w:rPr>
        <w:t xml:space="preserve">.0 of the </w:t>
      </w:r>
      <w:r w:rsidR="1683CF4F" w:rsidRPr="00C26830">
        <w:rPr>
          <w:color w:val="3E062F"/>
          <w:highlight w:val="yellow"/>
          <w:lang w:val="en-GB"/>
          <w:rPrChange w:id="16" w:author="Rebecca Scott [NESO]" w:date="2025-08-27T16:18:00Z" w16du:dateUtc="2025-08-27T15:18:00Z">
            <w:rPr>
              <w:color w:val="3E062F"/>
              <w:lang w:val="en-GB"/>
            </w:rPr>
          </w:rPrChange>
        </w:rPr>
        <w:t>DCRP</w:t>
      </w:r>
      <w:commentRangeEnd w:id="11"/>
      <w:r w:rsidR="00984385">
        <w:rPr>
          <w:rStyle w:val="CommentReference"/>
        </w:rPr>
        <w:commentReference w:id="11"/>
      </w:r>
      <w:commentRangeEnd w:id="12"/>
      <w:r w:rsidR="004A166A">
        <w:rPr>
          <w:rStyle w:val="CommentReference"/>
        </w:rPr>
        <w:commentReference w:id="12"/>
      </w:r>
      <w:r w:rsidRPr="7F806889">
        <w:rPr>
          <w:color w:val="3E062F"/>
          <w:lang w:val="en-GB"/>
        </w:rPr>
        <w:t xml:space="preserve">. This </w:t>
      </w:r>
      <w:r w:rsidR="3D957AB2" w:rsidRPr="7F806889">
        <w:rPr>
          <w:color w:val="3E062F"/>
          <w:lang w:val="en-GB"/>
        </w:rPr>
        <w:t>summary</w:t>
      </w:r>
      <w:r w:rsidR="1683CF4F" w:rsidRPr="7F806889">
        <w:rPr>
          <w:color w:val="3E062F"/>
          <w:lang w:val="en-GB"/>
        </w:rPr>
        <w:t xml:space="preserve"> </w:t>
      </w:r>
      <w:r w:rsidRPr="7F806889">
        <w:rPr>
          <w:color w:val="3E062F"/>
          <w:lang w:val="en-GB"/>
        </w:rPr>
        <w:t xml:space="preserve">document will need to be updated, </w:t>
      </w:r>
      <w:r w:rsidR="2DEEBA8B" w:rsidRPr="7F806889">
        <w:rPr>
          <w:color w:val="3E062F"/>
          <w:lang w:val="en-GB"/>
        </w:rPr>
        <w:t xml:space="preserve">with every review of the </w:t>
      </w:r>
      <w:r w:rsidR="1683CF4F" w:rsidRPr="7F806889">
        <w:rPr>
          <w:color w:val="3E062F"/>
          <w:lang w:val="en-GB"/>
        </w:rPr>
        <w:t>DCRP</w:t>
      </w:r>
      <w:r w:rsidR="2DEEBA8B" w:rsidRPr="7F806889">
        <w:rPr>
          <w:color w:val="3E062F"/>
          <w:lang w:val="en-GB"/>
        </w:rPr>
        <w:t xml:space="preserve"> or update to</w:t>
      </w:r>
      <w:r w:rsidR="3D957AB2" w:rsidRPr="7F806889">
        <w:rPr>
          <w:color w:val="3E062F"/>
          <w:lang w:val="en-GB"/>
        </w:rPr>
        <w:t xml:space="preserve"> Grid Code</w:t>
      </w:r>
      <w:r w:rsidR="2DEEBA8B" w:rsidRPr="7F806889">
        <w:rPr>
          <w:color w:val="3E062F"/>
          <w:lang w:val="en-GB"/>
        </w:rPr>
        <w:t xml:space="preserve"> OC6.9.</w:t>
      </w:r>
    </w:p>
    <w:p w14:paraId="2BAAA055" w14:textId="028DB8EA" w:rsidR="002A1FCF" w:rsidRDefault="002A1FCF" w:rsidP="00624649">
      <w:pPr>
        <w:pStyle w:val="BodyText"/>
        <w:rPr>
          <w:color w:val="3E0630" w:themeColor="background1"/>
          <w:lang w:val="en-GB"/>
        </w:rPr>
      </w:pPr>
      <w:ins w:id="17" w:author="Rebecca Scott [NESO]" w:date="2025-08-27T16:20:00Z" w16du:dateUtc="2025-08-27T15:20:00Z">
        <w:r>
          <w:rPr>
            <w:color w:val="3E062F"/>
            <w:lang w:val="en-GB"/>
          </w:rPr>
          <w:t xml:space="preserve">Defined </w:t>
        </w:r>
        <w:r w:rsidR="00C173A0">
          <w:rPr>
            <w:color w:val="3E062F"/>
            <w:lang w:val="en-GB"/>
          </w:rPr>
          <w:t xml:space="preserve">terms used in this document can be found in </w:t>
        </w:r>
      </w:ins>
      <w:ins w:id="18" w:author="Rebecca Scott [NESO]" w:date="2025-08-27T16:22:00Z" w16du:dateUtc="2025-08-27T15:22:00Z">
        <w:r w:rsidR="00A10DF6">
          <w:rPr>
            <w:color w:val="3E062F"/>
            <w:lang w:val="en-GB"/>
          </w:rPr>
          <w:t xml:space="preserve">the </w:t>
        </w:r>
      </w:ins>
      <w:ins w:id="19" w:author="Rebecca Scott [NESO]" w:date="2025-08-27T16:23:00Z" w16du:dateUtc="2025-08-27T15:23:00Z">
        <w:r w:rsidR="00973414" w:rsidRPr="00493AA5">
          <w:rPr>
            <w:color w:val="EB34BD" w:themeColor="background1" w:themeTint="80"/>
            <w:lang w:val="en-GB"/>
            <w:rPrChange w:id="20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fldChar w:fldCharType="begin"/>
        </w:r>
        <w:r w:rsidR="00973414" w:rsidRPr="00493AA5">
          <w:rPr>
            <w:color w:val="EB34BD" w:themeColor="background1" w:themeTint="80"/>
            <w:lang w:val="en-GB"/>
            <w:rPrChange w:id="21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instrText>HYPERLINK "https://dcm.nationalenergyso.com/"</w:instrText>
        </w:r>
        <w:r w:rsidR="00973414" w:rsidRPr="00450DC3">
          <w:rPr>
            <w:color w:val="EB34BD" w:themeColor="background1" w:themeTint="80"/>
            <w:lang w:val="en-GB"/>
          </w:rPr>
        </w:r>
        <w:r w:rsidR="00973414" w:rsidRPr="00493AA5">
          <w:rPr>
            <w:color w:val="EB34BD" w:themeColor="background1" w:themeTint="80"/>
            <w:lang w:val="en-GB"/>
            <w:rPrChange w:id="22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fldChar w:fldCharType="separate"/>
        </w:r>
        <w:r w:rsidR="00A10DF6" w:rsidRPr="00493AA5">
          <w:rPr>
            <w:rStyle w:val="Hyperlink"/>
            <w:color w:val="EB34BD" w:themeColor="background1" w:themeTint="80"/>
            <w:lang w:val="en-GB"/>
            <w:rPrChange w:id="23" w:author="Rebecca Scott [NESO]" w:date="2025-08-28T16:20:00Z" w16du:dateUtc="2025-08-28T15:20:00Z">
              <w:rPr>
                <w:rStyle w:val="Hyperlink"/>
                <w:lang w:val="en-GB"/>
              </w:rPr>
            </w:rPrChange>
          </w:rPr>
          <w:t xml:space="preserve">Grid Code </w:t>
        </w:r>
        <w:r w:rsidR="00973414" w:rsidRPr="00493AA5">
          <w:rPr>
            <w:rStyle w:val="Hyperlink"/>
            <w:color w:val="EB34BD" w:themeColor="background1" w:themeTint="80"/>
            <w:lang w:val="en-GB"/>
            <w:rPrChange w:id="24" w:author="Rebecca Scott [NESO]" w:date="2025-08-28T16:20:00Z" w16du:dateUtc="2025-08-28T15:20:00Z">
              <w:rPr>
                <w:rStyle w:val="Hyperlink"/>
                <w:lang w:val="en-GB"/>
              </w:rPr>
            </w:rPrChange>
          </w:rPr>
          <w:t>Glossary and Definitions</w:t>
        </w:r>
        <w:r w:rsidR="00973414" w:rsidRPr="00493AA5">
          <w:rPr>
            <w:color w:val="EB34BD" w:themeColor="background1" w:themeTint="80"/>
            <w:lang w:val="en-GB"/>
            <w:rPrChange w:id="25" w:author="Rebecca Scott [NESO]" w:date="2025-08-28T16:20:00Z" w16du:dateUtc="2025-08-28T15:20:00Z">
              <w:rPr>
                <w:color w:val="3E062F"/>
                <w:lang w:val="en-GB"/>
              </w:rPr>
            </w:rPrChange>
          </w:rPr>
          <w:fldChar w:fldCharType="end"/>
        </w:r>
        <w:r w:rsidR="00973414">
          <w:rPr>
            <w:color w:val="3E062F"/>
            <w:lang w:val="en-GB"/>
          </w:rPr>
          <w:t xml:space="preserve"> unless otherwise stated. </w:t>
        </w:r>
      </w:ins>
    </w:p>
    <w:p w14:paraId="19456211" w14:textId="77777777" w:rsidR="008323A8" w:rsidRDefault="008323A8" w:rsidP="00624649">
      <w:pPr>
        <w:pStyle w:val="BodyText"/>
        <w:rPr>
          <w:color w:val="3E0630" w:themeColor="background1"/>
          <w:lang w:val="en-GB"/>
        </w:rPr>
      </w:pPr>
    </w:p>
    <w:p w14:paraId="671A603A" w14:textId="5CDA3194" w:rsidR="003C7AA5" w:rsidRPr="002B374B" w:rsidRDefault="003C7AA5" w:rsidP="003C7AA5">
      <w:pPr>
        <w:pStyle w:val="BoxHeading"/>
        <w:rPr>
          <w:color w:val="3E0630" w:themeColor="background1"/>
          <w:sz w:val="24"/>
          <w:szCs w:val="28"/>
        </w:rPr>
      </w:pPr>
      <w:r w:rsidRPr="002B374B">
        <w:rPr>
          <w:color w:val="3E0630" w:themeColor="background1"/>
          <w:sz w:val="24"/>
          <w:szCs w:val="28"/>
        </w:rPr>
        <w:t>Introduction</w:t>
      </w:r>
    </w:p>
    <w:p w14:paraId="43212352" w14:textId="6E73940C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>In an electricity supply emergency, demand control measures can be used to protect the electricity</w:t>
      </w:r>
      <w:r w:rsidR="00A60040">
        <w:rPr>
          <w:color w:val="3E0630" w:themeColor="background1"/>
          <w:lang w:val="en-GB"/>
        </w:rPr>
        <w:t xml:space="preserve"> transmission and distribution</w:t>
      </w:r>
      <w:r w:rsidRPr="006477AE">
        <w:rPr>
          <w:color w:val="3E0630" w:themeColor="background1"/>
          <w:lang w:val="en-GB"/>
        </w:rPr>
        <w:t xml:space="preserve"> system</w:t>
      </w:r>
      <w:r w:rsidR="00A60040">
        <w:rPr>
          <w:color w:val="3E0630" w:themeColor="background1"/>
          <w:lang w:val="en-GB"/>
        </w:rPr>
        <w:t>s</w:t>
      </w:r>
      <w:r w:rsidRPr="006477AE">
        <w:rPr>
          <w:color w:val="3E0630" w:themeColor="background1"/>
          <w:lang w:val="en-GB"/>
        </w:rPr>
        <w:t xml:space="preserve">.  These measures reduce electricity demand across Great Britain in a fair and equitable manner. </w:t>
      </w:r>
      <w:r w:rsidR="008323A8">
        <w:rPr>
          <w:color w:val="3E0630" w:themeColor="background1"/>
          <w:lang w:val="en-GB"/>
        </w:rPr>
        <w:t xml:space="preserve"> </w:t>
      </w:r>
      <w:r w:rsidRPr="006477AE">
        <w:rPr>
          <w:color w:val="3E0630" w:themeColor="background1"/>
          <w:lang w:val="en-GB"/>
        </w:rPr>
        <w:t>The demand control measures that form part of th</w:t>
      </w:r>
      <w:r w:rsidR="00FF4125" w:rsidRPr="006477AE">
        <w:rPr>
          <w:color w:val="3E0630" w:themeColor="background1"/>
          <w:lang w:val="en-GB"/>
        </w:rPr>
        <w:t>e</w:t>
      </w:r>
      <w:r w:rsidRPr="006477AE">
        <w:rPr>
          <w:color w:val="3E0630" w:themeColor="background1"/>
          <w:lang w:val="en-GB"/>
        </w:rPr>
        <w:t xml:space="preserve"> protocol will not be used to handle day-to-day </w:t>
      </w:r>
      <w:r w:rsidR="008323A8">
        <w:rPr>
          <w:color w:val="3E0630" w:themeColor="background1"/>
          <w:lang w:val="en-GB"/>
        </w:rPr>
        <w:t>operation</w:t>
      </w:r>
      <w:r w:rsidRPr="006477AE">
        <w:rPr>
          <w:color w:val="3E0630" w:themeColor="background1"/>
          <w:lang w:val="en-GB"/>
        </w:rPr>
        <w:t xml:space="preserve"> of the transmission and distribution systems.</w:t>
      </w:r>
    </w:p>
    <w:p w14:paraId="6954E5DD" w14:textId="151ED6D2" w:rsidR="002B374B" w:rsidRPr="006477AE" w:rsidRDefault="70DAAB44" w:rsidP="64693CC7">
      <w:pPr>
        <w:pStyle w:val="BodyText"/>
        <w:rPr>
          <w:color w:val="3E0630" w:themeColor="background1"/>
        </w:rPr>
      </w:pPr>
      <w:r w:rsidRPr="64693CC7">
        <w:rPr>
          <w:color w:val="3E0630" w:themeColor="background1"/>
        </w:rPr>
        <w:t>The Demand Control Rota</w:t>
      </w:r>
      <w:r w:rsidR="75C17FFC" w:rsidRPr="64693CC7">
        <w:rPr>
          <w:color w:val="3E0630" w:themeColor="background1"/>
        </w:rPr>
        <w:t>tion</w:t>
      </w:r>
      <w:r w:rsidRPr="64693CC7">
        <w:rPr>
          <w:color w:val="3E0630" w:themeColor="background1"/>
        </w:rPr>
        <w:t xml:space="preserve"> Protocol (DCRP) was created in 2023 to reflect</w:t>
      </w:r>
      <w:ins w:id="26" w:author="Rebecca Scott [NESO]" w:date="2025-10-01T08:20:00Z" w16du:dateUtc="2025-10-01T07:20:00Z">
        <w:r w:rsidR="001D7475">
          <w:rPr>
            <w:color w:val="3E0630" w:themeColor="background1"/>
          </w:rPr>
          <w:t xml:space="preserve"> </w:t>
        </w:r>
      </w:ins>
      <w:commentRangeStart w:id="27"/>
      <w:ins w:id="28" w:author="Sarah Johnson [NESO]" w:date="2025-07-29T13:10:00Z">
        <w:del w:id="29" w:author="Rebecca Scott [NESO]" w:date="2025-10-01T08:20:00Z" w16du:dateUtc="2025-10-01T07:20:00Z">
          <w:r w:rsidR="355B8C4D" w:rsidRPr="7F806889" w:rsidDel="001D7475">
            <w:rPr>
              <w:color w:val="3E062F"/>
            </w:rPr>
            <w:delText>, at that time,</w:delText>
          </w:r>
        </w:del>
      </w:ins>
      <w:del w:id="30" w:author="Rebecca Scott [NESO]" w:date="2025-10-01T08:20:00Z" w16du:dateUtc="2025-10-01T07:20:00Z">
        <w:r w:rsidRPr="64693CC7" w:rsidDel="001D7475">
          <w:rPr>
            <w:color w:val="3E0630" w:themeColor="background1"/>
          </w:rPr>
          <w:delText xml:space="preserve"> </w:delText>
        </w:r>
      </w:del>
      <w:commentRangeEnd w:id="27"/>
      <w:r w:rsidR="000C3698">
        <w:rPr>
          <w:rStyle w:val="CommentReference"/>
        </w:rPr>
        <w:commentReference w:id="27"/>
      </w:r>
      <w:del w:id="31" w:author="Rebecca Scott [NESO]" w:date="2025-10-01T08:20:00Z" w16du:dateUtc="2025-10-01T07:20:00Z">
        <w:r w:rsidRPr="64693CC7" w:rsidDel="001D7475">
          <w:rPr>
            <w:color w:val="3E0630" w:themeColor="background1"/>
          </w:rPr>
          <w:delText xml:space="preserve">recent </w:delText>
        </w:r>
      </w:del>
      <w:r w:rsidRPr="64693CC7">
        <w:rPr>
          <w:color w:val="3E0630" w:themeColor="background1"/>
        </w:rPr>
        <w:t>geopolitical changes in the global energy sector</w:t>
      </w:r>
      <w:r w:rsidR="1683CF4F" w:rsidRPr="64693CC7">
        <w:rPr>
          <w:color w:val="3E0630" w:themeColor="background1"/>
        </w:rPr>
        <w:t xml:space="preserve"> </w:t>
      </w:r>
      <w:ins w:id="32" w:author="Sarah Johnson [NESO]" w:date="2025-07-29T13:10:00Z">
        <w:r w:rsidR="5C1EF493" w:rsidRPr="7F806889">
          <w:rPr>
            <w:color w:val="3E062F"/>
          </w:rPr>
          <w:t xml:space="preserve">and </w:t>
        </w:r>
      </w:ins>
      <w:r w:rsidR="1683CF4F" w:rsidRPr="64693CC7">
        <w:rPr>
          <w:color w:val="3E0630" w:themeColor="background1"/>
        </w:rPr>
        <w:t>to prepare for an event where there is mo</w:t>
      </w:r>
      <w:r w:rsidR="3D957AB2" w:rsidRPr="64693CC7">
        <w:rPr>
          <w:color w:val="3E0630" w:themeColor="background1"/>
        </w:rPr>
        <w:t>r</w:t>
      </w:r>
      <w:r w:rsidR="1683CF4F" w:rsidRPr="64693CC7">
        <w:rPr>
          <w:color w:val="3E0630" w:themeColor="background1"/>
        </w:rPr>
        <w:t>e demand on the system tha</w:t>
      </w:r>
      <w:ins w:id="33" w:author="Sarah Johnson [NESO]" w:date="2025-07-29T13:10:00Z">
        <w:r w:rsidR="754B4DA2" w:rsidRPr="7F806889">
          <w:rPr>
            <w:color w:val="3E062F"/>
          </w:rPr>
          <w:t>n</w:t>
        </w:r>
      </w:ins>
      <w:del w:id="34" w:author="Sarah Johnson [NESO]" w:date="2025-07-29T13:10:00Z">
        <w:r w:rsidR="002B374B" w:rsidRPr="7F806889" w:rsidDel="184D3AC7">
          <w:rPr>
            <w:color w:val="3E062F"/>
          </w:rPr>
          <w:delText>t</w:delText>
        </w:r>
      </w:del>
      <w:r w:rsidR="1683CF4F" w:rsidRPr="64693CC7">
        <w:rPr>
          <w:color w:val="3E0630" w:themeColor="background1"/>
        </w:rPr>
        <w:t xml:space="preserve"> can be met by the available generation</w:t>
      </w:r>
      <w:r w:rsidRPr="64693CC7">
        <w:rPr>
          <w:color w:val="3E0630" w:themeColor="background1"/>
        </w:rPr>
        <w:t xml:space="preserve">. </w:t>
      </w:r>
      <w:r w:rsidR="1683CF4F" w:rsidRPr="64693CC7">
        <w:rPr>
          <w:color w:val="3E0630" w:themeColor="background1"/>
        </w:rPr>
        <w:t xml:space="preserve"> </w:t>
      </w:r>
      <w:del w:id="35" w:author="Sarah Johnson [NESO]" w:date="2025-07-29T13:11:00Z">
        <w:r w:rsidR="002B374B" w:rsidRPr="7F806889" w:rsidDel="184D3AC7">
          <w:rPr>
            <w:color w:val="3E062F"/>
          </w:rPr>
          <w:delText>It</w:delText>
        </w:r>
      </w:del>
      <w:ins w:id="36" w:author="Sarah Johnson [NESO]" w:date="2025-07-29T13:11:00Z">
        <w:r w:rsidR="0994946E" w:rsidRPr="7F806889">
          <w:rPr>
            <w:color w:val="3E062F"/>
          </w:rPr>
          <w:t>The DCRP</w:t>
        </w:r>
      </w:ins>
      <w:r w:rsidRPr="64693CC7">
        <w:rPr>
          <w:color w:val="3E0630" w:themeColor="background1"/>
        </w:rPr>
        <w:t xml:space="preserve"> is </w:t>
      </w:r>
      <w:ins w:id="37" w:author="Sarah Johnson [NESO]" w:date="2025-08-21T09:10:00Z">
        <w:r w:rsidR="3AC4A4E9" w:rsidRPr="64693CC7">
          <w:rPr>
            <w:color w:val="3E0630" w:themeColor="background1"/>
          </w:rPr>
          <w:t>provided</w:t>
        </w:r>
      </w:ins>
      <w:del w:id="38" w:author="Sarah Johnson [NESO]" w:date="2025-08-21T09:10:00Z">
        <w:r w:rsidR="002B374B" w:rsidRPr="7F806889" w:rsidDel="70DAAB44">
          <w:rPr>
            <w:color w:val="3E0630" w:themeColor="background1"/>
          </w:rPr>
          <w:delText>allowed</w:delText>
        </w:r>
      </w:del>
      <w:r w:rsidRPr="64693CC7">
        <w:rPr>
          <w:color w:val="3E0630" w:themeColor="background1"/>
        </w:rPr>
        <w:t xml:space="preserve"> for under </w:t>
      </w:r>
      <w:hyperlink r:id="rId15" w:history="1">
        <w:r w:rsidRPr="64693CC7">
          <w:rPr>
            <w:rStyle w:val="Hyperlink"/>
            <w:color w:val="EB34BD" w:themeColor="background1" w:themeTint="80"/>
          </w:rPr>
          <w:t>Operation Code No. 6 (OC6) – Demand Control</w:t>
        </w:r>
      </w:hyperlink>
      <w:del w:id="39" w:author="Sarah Johnson [NESO]" w:date="2025-07-29T13:11:00Z">
        <w:r w:rsidR="002B374B" w:rsidRPr="7F806889" w:rsidDel="184D3AC7">
          <w:rPr>
            <w:color w:val="3E062F"/>
          </w:rPr>
          <w:delText>,</w:delText>
        </w:r>
      </w:del>
      <w:r w:rsidRPr="64693CC7">
        <w:rPr>
          <w:color w:val="3E0630" w:themeColor="background1"/>
        </w:rPr>
        <w:t xml:space="preserve"> </w:t>
      </w:r>
      <w:r w:rsidR="1683CF4F" w:rsidRPr="64693CC7">
        <w:rPr>
          <w:color w:val="3E0630" w:themeColor="background1"/>
        </w:rPr>
        <w:t xml:space="preserve">of the </w:t>
      </w:r>
      <w:r w:rsidRPr="64693CC7">
        <w:rPr>
          <w:color w:val="3E0630" w:themeColor="background1"/>
        </w:rPr>
        <w:t xml:space="preserve">Grid Code. </w:t>
      </w:r>
      <w:r w:rsidR="1683CF4F" w:rsidRPr="64693CC7">
        <w:rPr>
          <w:color w:val="3E0630" w:themeColor="background1"/>
        </w:rPr>
        <w:t xml:space="preserve"> </w:t>
      </w:r>
      <w:r w:rsidRPr="64693CC7">
        <w:rPr>
          <w:color w:val="3E0630" w:themeColor="background1"/>
        </w:rPr>
        <w:t xml:space="preserve">The objective of OC6 is to achieve </w:t>
      </w:r>
      <w:r w:rsidR="1683CF4F" w:rsidRPr="64693CC7">
        <w:rPr>
          <w:color w:val="3E0630" w:themeColor="background1"/>
        </w:rPr>
        <w:t xml:space="preserve">a </w:t>
      </w:r>
      <w:r w:rsidRPr="64693CC7">
        <w:rPr>
          <w:color w:val="3E0630" w:themeColor="background1"/>
        </w:rPr>
        <w:t xml:space="preserve">reduction in demand that will either avoid or relieve issues on the </w:t>
      </w:r>
      <w:r w:rsidR="1683CF4F" w:rsidRPr="64693CC7">
        <w:rPr>
          <w:color w:val="3E0630" w:themeColor="background1"/>
        </w:rPr>
        <w:t>t</w:t>
      </w:r>
      <w:r w:rsidRPr="64693CC7">
        <w:rPr>
          <w:color w:val="3E0630" w:themeColor="background1"/>
        </w:rPr>
        <w:t xml:space="preserve">ransmission </w:t>
      </w:r>
      <w:r w:rsidR="1683CF4F" w:rsidRPr="64693CC7">
        <w:rPr>
          <w:color w:val="3E0630" w:themeColor="background1"/>
        </w:rPr>
        <w:t>s</w:t>
      </w:r>
      <w:r w:rsidRPr="64693CC7">
        <w:rPr>
          <w:color w:val="3E0630" w:themeColor="background1"/>
        </w:rPr>
        <w:t xml:space="preserve">ystem, while being fair and equitable to consumers. </w:t>
      </w:r>
      <w:r w:rsidR="1683CF4F" w:rsidRPr="64693CC7">
        <w:rPr>
          <w:color w:val="3E0630" w:themeColor="background1"/>
        </w:rPr>
        <w:t xml:space="preserve"> The </w:t>
      </w:r>
      <w:r w:rsidR="2DEEBA8B" w:rsidRPr="64693CC7">
        <w:rPr>
          <w:color w:val="3E0630" w:themeColor="background1"/>
        </w:rPr>
        <w:t xml:space="preserve">DCRP arrangements are </w:t>
      </w:r>
      <w:r w:rsidR="1683CF4F" w:rsidRPr="64693CC7">
        <w:rPr>
          <w:color w:val="3E0630" w:themeColor="background1"/>
        </w:rPr>
        <w:t>described in</w:t>
      </w:r>
      <w:r w:rsidR="2DEEBA8B" w:rsidRPr="64693CC7">
        <w:rPr>
          <w:color w:val="3E0630" w:themeColor="background1"/>
        </w:rPr>
        <w:t xml:space="preserve"> OC6.9. </w:t>
      </w:r>
      <w:r w:rsidR="1683CF4F" w:rsidRPr="64693CC7">
        <w:rPr>
          <w:color w:val="3E0630" w:themeColor="background1"/>
        </w:rPr>
        <w:t xml:space="preserve"> The </w:t>
      </w:r>
      <w:r w:rsidRPr="64693CC7">
        <w:rPr>
          <w:color w:val="3E0630" w:themeColor="background1"/>
        </w:rPr>
        <w:t xml:space="preserve">DCRP addresses short-term issues </w:t>
      </w:r>
      <w:proofErr w:type="gramStart"/>
      <w:r w:rsidRPr="64693CC7">
        <w:rPr>
          <w:color w:val="3E0630" w:themeColor="background1"/>
        </w:rPr>
        <w:t>in order to</w:t>
      </w:r>
      <w:proofErr w:type="gramEnd"/>
      <w:r w:rsidRPr="64693CC7">
        <w:rPr>
          <w:color w:val="3E0630" w:themeColor="background1"/>
        </w:rPr>
        <w:t xml:space="preserve"> prevent unplanned demand disconnections, such as via Low Frequency Demand Disconnection (LFDD) or, </w:t>
      </w:r>
      <w:r w:rsidR="1683CF4F" w:rsidRPr="64693CC7">
        <w:rPr>
          <w:color w:val="3E0630" w:themeColor="background1"/>
        </w:rPr>
        <w:t>in</w:t>
      </w:r>
      <w:r w:rsidRPr="64693CC7">
        <w:rPr>
          <w:color w:val="3E0630" w:themeColor="background1"/>
        </w:rPr>
        <w:t xml:space="preserve"> the extreme, the total shutdown of the GB electricity system. </w:t>
      </w:r>
      <w:r w:rsidR="1683CF4F" w:rsidRPr="64693CC7">
        <w:rPr>
          <w:color w:val="3E0630" w:themeColor="background1"/>
        </w:rPr>
        <w:t xml:space="preserve"> </w:t>
      </w:r>
      <w:r w:rsidRPr="64693CC7">
        <w:rPr>
          <w:color w:val="3E0630" w:themeColor="background1"/>
        </w:rPr>
        <w:t>Th</w:t>
      </w:r>
      <w:r w:rsidR="08C586C8" w:rsidRPr="64693CC7">
        <w:rPr>
          <w:color w:val="3E0630" w:themeColor="background1"/>
        </w:rPr>
        <w:t xml:space="preserve">e </w:t>
      </w:r>
      <w:r w:rsidR="1683CF4F" w:rsidRPr="64693CC7">
        <w:rPr>
          <w:color w:val="3E0630" w:themeColor="background1"/>
        </w:rPr>
        <w:t>DCRP</w:t>
      </w:r>
      <w:r w:rsidRPr="64693CC7">
        <w:rPr>
          <w:color w:val="3E0630" w:themeColor="background1"/>
        </w:rPr>
        <w:t xml:space="preserve"> </w:t>
      </w:r>
      <w:r w:rsidR="1683CF4F" w:rsidRPr="64693CC7">
        <w:rPr>
          <w:color w:val="3E0630" w:themeColor="background1"/>
        </w:rPr>
        <w:t xml:space="preserve">describes </w:t>
      </w:r>
      <w:r w:rsidRPr="64693CC7">
        <w:rPr>
          <w:color w:val="3E0630" w:themeColor="background1"/>
        </w:rPr>
        <w:t>how demand reduction under OC6</w:t>
      </w:r>
      <w:r w:rsidR="2DEEBA8B" w:rsidRPr="64693CC7">
        <w:rPr>
          <w:color w:val="3E0630" w:themeColor="background1"/>
        </w:rPr>
        <w:t>.9</w:t>
      </w:r>
      <w:r w:rsidRPr="64693CC7">
        <w:rPr>
          <w:color w:val="3E0630" w:themeColor="background1"/>
        </w:rPr>
        <w:t xml:space="preserve"> will be delivered, whilst ensuring protection (from the DCRP demand control measures) </w:t>
      </w:r>
      <w:r w:rsidR="1683CF4F" w:rsidRPr="64693CC7">
        <w:rPr>
          <w:color w:val="3E0630" w:themeColor="background1"/>
        </w:rPr>
        <w:t xml:space="preserve">for </w:t>
      </w:r>
      <w:ins w:id="40" w:author="Rebecca Scott [NESO]" w:date="2025-08-27T16:24:00Z" w16du:dateUtc="2025-08-27T15:24:00Z">
        <w:r w:rsidR="00973414">
          <w:rPr>
            <w:color w:val="3E0630" w:themeColor="background1"/>
          </w:rPr>
          <w:t>p</w:t>
        </w:r>
      </w:ins>
      <w:del w:id="41" w:author="Rebecca Scott [NESO]" w:date="2025-08-27T16:24:00Z" w16du:dateUtc="2025-08-27T15:24:00Z">
        <w:r w:rsidRPr="64693CC7" w:rsidDel="00973414">
          <w:rPr>
            <w:color w:val="3E0630" w:themeColor="background1"/>
          </w:rPr>
          <w:delText>P</w:delText>
        </w:r>
      </w:del>
      <w:r w:rsidRPr="64693CC7">
        <w:rPr>
          <w:color w:val="3E0630" w:themeColor="background1"/>
        </w:rPr>
        <w:t xml:space="preserve">rotected </w:t>
      </w:r>
      <w:ins w:id="42" w:author="Rebecca Scott [NESO]" w:date="2025-08-27T16:24:00Z" w16du:dateUtc="2025-08-27T15:24:00Z">
        <w:r w:rsidR="00973414">
          <w:rPr>
            <w:color w:val="3E0630" w:themeColor="background1"/>
          </w:rPr>
          <w:t>s</w:t>
        </w:r>
      </w:ins>
      <w:del w:id="43" w:author="Rebecca Scott [NESO]" w:date="2025-08-27T16:24:00Z" w16du:dateUtc="2025-08-27T15:24:00Z">
        <w:r w:rsidRPr="64693CC7" w:rsidDel="00973414">
          <w:rPr>
            <w:color w:val="3E0630" w:themeColor="background1"/>
          </w:rPr>
          <w:delText>S</w:delText>
        </w:r>
      </w:del>
      <w:r w:rsidRPr="64693CC7">
        <w:rPr>
          <w:color w:val="3E0630" w:themeColor="background1"/>
        </w:rPr>
        <w:t>ites</w:t>
      </w:r>
      <w:r w:rsidR="00CF6633" w:rsidRPr="64693CC7">
        <w:rPr>
          <w:rStyle w:val="FootnoteReference"/>
          <w:color w:val="3E0630" w:themeColor="background1"/>
        </w:rPr>
        <w:footnoteReference w:id="2"/>
      </w:r>
      <w:r w:rsidRPr="64693CC7">
        <w:rPr>
          <w:color w:val="3E0630" w:themeColor="background1"/>
        </w:rPr>
        <w:t>.</w:t>
      </w:r>
    </w:p>
    <w:p w14:paraId="790350C2" w14:textId="77777777" w:rsidR="002B374B" w:rsidRPr="006477AE" w:rsidRDefault="002B374B" w:rsidP="002B374B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Longer term rota disconnections can be achieved under the powers set out within the Energy Act 1976 or the Electricity Act 1989 using the Electricity Supply Emergency Code (ESEC). </w:t>
      </w:r>
    </w:p>
    <w:p w14:paraId="1EA427CA" w14:textId="308F9EE9" w:rsidR="003C7AA5" w:rsidRDefault="1683CF4F" w:rsidP="00624649">
      <w:pPr>
        <w:pStyle w:val="BodyText"/>
        <w:rPr>
          <w:color w:val="3E0630" w:themeColor="background1"/>
        </w:rPr>
      </w:pPr>
      <w:r w:rsidRPr="7CBC9CDF">
        <w:rPr>
          <w:color w:val="3E062F"/>
        </w:rPr>
        <w:t xml:space="preserve">The </w:t>
      </w:r>
      <w:r w:rsidR="70DAAB44" w:rsidRPr="7CBC9CDF">
        <w:rPr>
          <w:color w:val="3E062F"/>
        </w:rPr>
        <w:t xml:space="preserve">DCRP is only applicable to </w:t>
      </w:r>
      <w:r w:rsidRPr="7CBC9CDF">
        <w:rPr>
          <w:color w:val="3E062F"/>
        </w:rPr>
        <w:t xml:space="preserve">NESO and </w:t>
      </w:r>
      <w:del w:id="44" w:author="Sarah Johnson [NESO]" w:date="2025-08-21T09:52:00Z">
        <w:r w:rsidR="008323A8" w:rsidRPr="7CBC9CDF" w:rsidDel="1683CF4F">
          <w:rPr>
            <w:color w:val="3E062F"/>
          </w:rPr>
          <w:delText>d</w:delText>
        </w:r>
        <w:r w:rsidR="008323A8" w:rsidRPr="7CBC9CDF" w:rsidDel="70DAAB44">
          <w:rPr>
            <w:color w:val="3E062F"/>
          </w:rPr>
          <w:delText xml:space="preserve">istribution </w:delText>
        </w:r>
        <w:r w:rsidR="008323A8" w:rsidRPr="7CBC9CDF" w:rsidDel="1683CF4F">
          <w:rPr>
            <w:color w:val="3E062F"/>
          </w:rPr>
          <w:delText>n</w:delText>
        </w:r>
        <w:r w:rsidR="008323A8" w:rsidRPr="7CBC9CDF" w:rsidDel="70DAAB44">
          <w:rPr>
            <w:color w:val="3E062F"/>
          </w:rPr>
          <w:delText>etwork</w:delText>
        </w:r>
        <w:r w:rsidR="008323A8" w:rsidRPr="7CBC9CDF" w:rsidDel="1683CF4F">
          <w:rPr>
            <w:color w:val="3E062F"/>
          </w:rPr>
          <w:delText xml:space="preserve"> operators</w:delText>
        </w:r>
      </w:del>
      <w:ins w:id="45" w:author="Sarah Johnson [NESO]" w:date="2025-08-21T09:52:00Z">
        <w:r w:rsidR="075D590F" w:rsidRPr="7CBC9CDF">
          <w:rPr>
            <w:color w:val="3E062F"/>
          </w:rPr>
          <w:t>Network Operators</w:t>
        </w:r>
      </w:ins>
      <w:r w:rsidR="70DAAB44" w:rsidRPr="7CBC9CDF">
        <w:rPr>
          <w:color w:val="3E062F"/>
        </w:rPr>
        <w:t xml:space="preserve">, i.e. </w:t>
      </w:r>
      <w:ins w:id="46" w:author="Sarah Johnson [NESO]" w:date="2025-08-21T09:52:00Z">
        <w:r w:rsidR="361EFC25" w:rsidRPr="7CBC9CDF">
          <w:rPr>
            <w:color w:val="3E062F"/>
          </w:rPr>
          <w:t>distribution</w:t>
        </w:r>
      </w:ins>
      <w:del w:id="47" w:author="Sarah Johnson [NESO]" w:date="2025-08-21T09:52:00Z">
        <w:r w:rsidR="008323A8" w:rsidRPr="7CBC9CDF" w:rsidDel="70DAAB44">
          <w:rPr>
            <w:color w:val="3E062F"/>
          </w:rPr>
          <w:delText>D</w:delText>
        </w:r>
      </w:del>
      <w:ins w:id="48" w:author="Sarah Johnson [NESO]" w:date="2025-08-21T09:52:00Z">
        <w:r w:rsidR="23745621" w:rsidRPr="7CBC9CDF">
          <w:rPr>
            <w:color w:val="3E062F"/>
          </w:rPr>
          <w:t xml:space="preserve"> network </w:t>
        </w:r>
      </w:ins>
      <w:del w:id="49" w:author="Sarah Johnson [NESO]" w:date="2025-08-21T09:52:00Z">
        <w:r w:rsidR="008323A8" w:rsidRPr="7CBC9CDF" w:rsidDel="70DAAB44">
          <w:rPr>
            <w:color w:val="3E062F"/>
          </w:rPr>
          <w:delText>N</w:delText>
        </w:r>
      </w:del>
      <w:ins w:id="50" w:author="Sarah Johnson [NESO]" w:date="2025-08-21T09:52:00Z">
        <w:r w:rsidR="78E34601" w:rsidRPr="7CBC9CDF">
          <w:rPr>
            <w:color w:val="3E062F"/>
          </w:rPr>
          <w:t>operator</w:t>
        </w:r>
      </w:ins>
      <w:del w:id="51" w:author="Sarah Johnson [NESO]" w:date="2025-08-21T09:52:00Z">
        <w:r w:rsidR="008323A8" w:rsidRPr="7CBC9CDF" w:rsidDel="70DAAB44">
          <w:rPr>
            <w:color w:val="3E062F"/>
          </w:rPr>
          <w:delText>O</w:delText>
        </w:r>
      </w:del>
      <w:r w:rsidR="70DAAB44" w:rsidRPr="7CBC9CDF">
        <w:rPr>
          <w:color w:val="3E062F"/>
        </w:rPr>
        <w:t>s and</w:t>
      </w:r>
      <w:r w:rsidR="04832618" w:rsidRPr="7CBC9CDF">
        <w:rPr>
          <w:color w:val="3E062F"/>
        </w:rPr>
        <w:t xml:space="preserve"> transmission connected </w:t>
      </w:r>
      <w:ins w:id="52" w:author="Sarah Johnson [NESO]" w:date="2025-08-21T09:52:00Z">
        <w:r w:rsidR="037D67E5" w:rsidRPr="7CBC9CDF">
          <w:rPr>
            <w:color w:val="3E062F"/>
          </w:rPr>
          <w:t xml:space="preserve">independent </w:t>
        </w:r>
      </w:ins>
      <w:del w:id="53" w:author="Sarah Johnson [NESO]" w:date="2025-08-21T09:52:00Z">
        <w:r w:rsidR="008323A8" w:rsidRPr="7CBC9CDF" w:rsidDel="1683CF4F">
          <w:rPr>
            <w:color w:val="3E062F"/>
          </w:rPr>
          <w:delText>I</w:delText>
        </w:r>
      </w:del>
      <w:ins w:id="54" w:author="Sarah Johnson [NESO]" w:date="2025-08-21T09:53:00Z">
        <w:r w:rsidR="7099F2C7" w:rsidRPr="7CBC9CDF">
          <w:rPr>
            <w:color w:val="3E062F"/>
          </w:rPr>
          <w:t xml:space="preserve">distribution </w:t>
        </w:r>
      </w:ins>
      <w:del w:id="55" w:author="Sarah Johnson [NESO]" w:date="2025-08-21T09:52:00Z">
        <w:r w:rsidR="008323A8" w:rsidRPr="7CBC9CDF" w:rsidDel="70DAAB44">
          <w:rPr>
            <w:color w:val="3E062F"/>
          </w:rPr>
          <w:delText>D</w:delText>
        </w:r>
      </w:del>
      <w:ins w:id="56" w:author="Sarah Johnson [NESO]" w:date="2025-08-21T09:53:00Z">
        <w:r w:rsidR="47143929" w:rsidRPr="7CBC9CDF">
          <w:rPr>
            <w:color w:val="3E062F"/>
          </w:rPr>
          <w:t xml:space="preserve">network </w:t>
        </w:r>
      </w:ins>
      <w:del w:id="57" w:author="Sarah Johnson [NESO]" w:date="2025-08-21T09:53:00Z">
        <w:r w:rsidR="008323A8" w:rsidRPr="7CBC9CDF" w:rsidDel="70DAAB44">
          <w:rPr>
            <w:color w:val="3E062F"/>
          </w:rPr>
          <w:delText>N</w:delText>
        </w:r>
      </w:del>
      <w:ins w:id="58" w:author="Sarah Johnson [NESO]" w:date="2025-08-21T09:53:00Z">
        <w:r w:rsidR="6659B767" w:rsidRPr="7CBC9CDF">
          <w:rPr>
            <w:color w:val="3E062F"/>
          </w:rPr>
          <w:t>operator</w:t>
        </w:r>
      </w:ins>
      <w:del w:id="59" w:author="Sarah Johnson [NESO]" w:date="2025-08-21T09:53:00Z">
        <w:r w:rsidR="008323A8" w:rsidRPr="7CBC9CDF" w:rsidDel="70DAAB44">
          <w:rPr>
            <w:color w:val="3E062F"/>
          </w:rPr>
          <w:delText>O</w:delText>
        </w:r>
      </w:del>
      <w:r w:rsidR="70DAAB44" w:rsidRPr="7CBC9CDF">
        <w:rPr>
          <w:color w:val="3E062F"/>
        </w:rPr>
        <w:t xml:space="preserve">s. </w:t>
      </w:r>
      <w:r w:rsidRPr="7CBC9CDF">
        <w:rPr>
          <w:color w:val="3E062F"/>
        </w:rPr>
        <w:t xml:space="preserve"> </w:t>
      </w:r>
      <w:r w:rsidR="70DAAB44" w:rsidRPr="7CBC9CDF">
        <w:rPr>
          <w:color w:val="3E062F"/>
        </w:rPr>
        <w:t>Transmission O</w:t>
      </w:r>
      <w:r w:rsidRPr="7CBC9CDF">
        <w:rPr>
          <w:color w:val="3E062F"/>
        </w:rPr>
        <w:t>wners</w:t>
      </w:r>
      <w:r w:rsidR="70DAAB44" w:rsidRPr="7CBC9CDF">
        <w:rPr>
          <w:color w:val="3E062F"/>
        </w:rPr>
        <w:t xml:space="preserve"> (TOs) across Great Britain have no formal role </w:t>
      </w:r>
      <w:commentRangeStart w:id="60"/>
      <w:r w:rsidR="70DAAB44" w:rsidRPr="7CBC9CDF">
        <w:rPr>
          <w:color w:val="3E062F"/>
        </w:rPr>
        <w:t>under</w:t>
      </w:r>
      <w:ins w:id="61" w:author="Rebecca Scott [NESO]" w:date="2025-09-30T15:30:00Z" w16du:dateUtc="2025-09-30T14:30:00Z">
        <w:r w:rsidR="002C2C16">
          <w:rPr>
            <w:color w:val="3E062F"/>
          </w:rPr>
          <w:t xml:space="preserve"> the</w:t>
        </w:r>
      </w:ins>
      <w:r w:rsidR="70DAAB44" w:rsidRPr="7CBC9CDF">
        <w:rPr>
          <w:color w:val="3E062F"/>
        </w:rPr>
        <w:t xml:space="preserve"> DCRP</w:t>
      </w:r>
      <w:commentRangeEnd w:id="60"/>
      <w:r w:rsidR="000C3698">
        <w:rPr>
          <w:rStyle w:val="CommentReference"/>
        </w:rPr>
        <w:commentReference w:id="60"/>
      </w:r>
      <w:r w:rsidR="70DAAB44" w:rsidRPr="7CBC9CDF">
        <w:rPr>
          <w:color w:val="3E062F"/>
        </w:rPr>
        <w:t>.</w:t>
      </w:r>
    </w:p>
    <w:p w14:paraId="71EA5060" w14:textId="77777777" w:rsidR="00331424" w:rsidRDefault="00331424" w:rsidP="00624649">
      <w:pPr>
        <w:pStyle w:val="BodyText"/>
        <w:rPr>
          <w:ins w:id="62" w:author="Rebecca Scott [NESO]" w:date="2025-09-30T16:24:00Z" w16du:dateUtc="2025-09-30T15:24:00Z"/>
          <w:lang w:val="en-GB"/>
        </w:rPr>
      </w:pPr>
    </w:p>
    <w:p w14:paraId="5E639B1A" w14:textId="77777777" w:rsidR="00012E3B" w:rsidRDefault="00012E3B" w:rsidP="00624649">
      <w:pPr>
        <w:pStyle w:val="BodyText"/>
        <w:rPr>
          <w:ins w:id="63" w:author="Rebecca Scott [NESO]" w:date="2025-09-30T16:24:00Z" w16du:dateUtc="2025-09-30T15:24:00Z"/>
          <w:lang w:val="en-GB"/>
        </w:rPr>
      </w:pPr>
    </w:p>
    <w:p w14:paraId="1E2B9BD6" w14:textId="77777777" w:rsidR="00012E3B" w:rsidRDefault="00012E3B" w:rsidP="00624649">
      <w:pPr>
        <w:pStyle w:val="BodyText"/>
        <w:rPr>
          <w:lang w:val="en-GB"/>
        </w:rPr>
      </w:pPr>
    </w:p>
    <w:p w14:paraId="1FDDB91F" w14:textId="6827CBFC" w:rsidR="00331424" w:rsidRPr="00592AF3" w:rsidRDefault="00592AF3" w:rsidP="00331424">
      <w:pPr>
        <w:pStyle w:val="BoxHeading"/>
        <w:rPr>
          <w:color w:val="3E0630" w:themeColor="background1"/>
          <w:sz w:val="24"/>
          <w:szCs w:val="28"/>
        </w:rPr>
      </w:pPr>
      <w:r w:rsidRPr="00592AF3">
        <w:rPr>
          <w:color w:val="3E0630" w:themeColor="background1"/>
          <w:sz w:val="24"/>
          <w:szCs w:val="28"/>
        </w:rPr>
        <w:lastRenderedPageBreak/>
        <w:t xml:space="preserve">Demand </w:t>
      </w:r>
      <w:r w:rsidR="008323A8">
        <w:rPr>
          <w:color w:val="3E0630" w:themeColor="background1"/>
          <w:sz w:val="24"/>
          <w:szCs w:val="28"/>
        </w:rPr>
        <w:t xml:space="preserve">Reduction </w:t>
      </w:r>
      <w:r w:rsidRPr="00592AF3">
        <w:rPr>
          <w:color w:val="3E0630" w:themeColor="background1"/>
          <w:sz w:val="24"/>
          <w:szCs w:val="28"/>
        </w:rPr>
        <w:t>Tools</w:t>
      </w:r>
    </w:p>
    <w:p w14:paraId="3D7E3A10" w14:textId="0E40DDB7" w:rsidR="00C9327E" w:rsidRDefault="4F0C9D7C" w:rsidP="4F5B2D55">
      <w:pPr>
        <w:pStyle w:val="BoxHeading"/>
        <w:rPr>
          <w:b w:val="0"/>
          <w:color w:val="3E0630" w:themeColor="background1"/>
        </w:rPr>
      </w:pPr>
      <w:r w:rsidRPr="7F806889">
        <w:rPr>
          <w:b w:val="0"/>
          <w:color w:val="3E062F"/>
        </w:rPr>
        <w:t xml:space="preserve">There are different tools available to </w:t>
      </w:r>
      <w:r w:rsidR="27D1DC4A" w:rsidRPr="7F806889">
        <w:rPr>
          <w:b w:val="0"/>
          <w:color w:val="3E062F"/>
        </w:rPr>
        <w:t>industry to help manage a</w:t>
      </w:r>
      <w:r w:rsidR="60FB6D68" w:rsidRPr="7F806889">
        <w:rPr>
          <w:b w:val="0"/>
          <w:color w:val="3E062F"/>
        </w:rPr>
        <w:t>n</w:t>
      </w:r>
      <w:r w:rsidR="27D1DC4A" w:rsidRPr="7F806889">
        <w:rPr>
          <w:b w:val="0"/>
          <w:color w:val="3E062F"/>
        </w:rPr>
        <w:t xml:space="preserve"> electricity supply shortfall to avo</w:t>
      </w:r>
      <w:r w:rsidR="427A7487" w:rsidRPr="7F806889">
        <w:rPr>
          <w:b w:val="0"/>
          <w:color w:val="3E062F"/>
        </w:rPr>
        <w:t xml:space="preserve">id the total shutdown of the GB electricity system. </w:t>
      </w:r>
      <w:r w:rsidR="60FB6D68" w:rsidRPr="7F806889">
        <w:rPr>
          <w:b w:val="0"/>
          <w:color w:val="3E062F"/>
        </w:rPr>
        <w:t xml:space="preserve"> </w:t>
      </w:r>
      <w:r w:rsidR="427A7487" w:rsidRPr="7F806889">
        <w:rPr>
          <w:b w:val="0"/>
          <w:color w:val="3E062F"/>
        </w:rPr>
        <w:t xml:space="preserve">The table below shows a high-level summary of these tools, as </w:t>
      </w:r>
      <w:r w:rsidR="2AA79EDE" w:rsidRPr="7F806889">
        <w:rPr>
          <w:b w:val="0"/>
          <w:color w:val="3E062F"/>
        </w:rPr>
        <w:t>detailed</w:t>
      </w:r>
      <w:r w:rsidR="427A7487" w:rsidRPr="7F806889">
        <w:rPr>
          <w:b w:val="0"/>
          <w:color w:val="3E062F"/>
        </w:rPr>
        <w:t xml:space="preserve"> in</w:t>
      </w:r>
      <w:commentRangeStart w:id="64"/>
      <w:r w:rsidR="427A7487" w:rsidRPr="7F806889">
        <w:rPr>
          <w:b w:val="0"/>
          <w:color w:val="3E062F"/>
        </w:rPr>
        <w:t xml:space="preserve"> OC6</w:t>
      </w:r>
      <w:commentRangeEnd w:id="64"/>
      <w:r w:rsidR="000C3698">
        <w:rPr>
          <w:rStyle w:val="CommentReference"/>
          <w:b w:val="0"/>
          <w:color w:val="3F3F3F"/>
          <w:lang w:val="en-ZA"/>
        </w:rPr>
        <w:commentReference w:id="64"/>
      </w:r>
      <w:r w:rsidR="427A7487" w:rsidRPr="7F806889">
        <w:rPr>
          <w:b w:val="0"/>
          <w:color w:val="3E062F"/>
        </w:rPr>
        <w:t>.</w:t>
      </w:r>
      <w:r w:rsidR="27D1DC4A" w:rsidRPr="7F806889">
        <w:rPr>
          <w:b w:val="0"/>
          <w:color w:val="3E062F"/>
        </w:rPr>
        <w:t xml:space="preserve"> </w:t>
      </w:r>
    </w:p>
    <w:p w14:paraId="01961998" w14:textId="7D62592F" w:rsidR="00132D0A" w:rsidDel="002C2C16" w:rsidRDefault="00132D0A">
      <w:pPr>
        <w:rPr>
          <w:del w:id="65" w:author="Rebecca Scott [NESO]" w:date="2025-09-30T15:31:00Z" w16du:dateUtc="2025-09-30T14:31:00Z"/>
          <w:b/>
          <w:bCs/>
          <w:color w:val="3E0630" w:themeColor="background1"/>
        </w:rPr>
      </w:pPr>
    </w:p>
    <w:p w14:paraId="33824904" w14:textId="77777777" w:rsidR="00065F32" w:rsidRDefault="00065F32">
      <w:pPr>
        <w:rPr>
          <w:bCs/>
          <w:color w:val="3E0630" w:themeColor="background1"/>
          <w:lang w:val="en-GB"/>
        </w:rPr>
      </w:pPr>
    </w:p>
    <w:tbl>
      <w:tblPr>
        <w:tblStyle w:val="GridTable6Colorful-Accent12"/>
        <w:tblW w:w="1020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1707"/>
        <w:gridCol w:w="2125"/>
        <w:gridCol w:w="2126"/>
        <w:gridCol w:w="2125"/>
        <w:gridCol w:w="2126"/>
      </w:tblGrid>
      <w:tr w:rsidR="000F530E" w:rsidRPr="009E219E" w14:paraId="15CE22BF" w14:textId="77777777" w:rsidTr="7F8068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59E324F6" w14:textId="77777777" w:rsidR="000F530E" w:rsidRPr="009E219E" w:rsidRDefault="000F530E" w:rsidP="00917D87">
            <w:pPr>
              <w:spacing w:after="160"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7A0DDAB7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Demand Control Rotation Protocol (DCRP)</w:t>
            </w:r>
          </w:p>
        </w:tc>
        <w:tc>
          <w:tcPr>
            <w:tcW w:w="2126" w:type="dxa"/>
          </w:tcPr>
          <w:p w14:paraId="008C8729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Electricity Supply Emergency Code (ESEC)</w:t>
            </w:r>
          </w:p>
        </w:tc>
        <w:tc>
          <w:tcPr>
            <w:tcW w:w="2125" w:type="dxa"/>
          </w:tcPr>
          <w:p w14:paraId="2A29D9EE" w14:textId="360423D7" w:rsidR="000F530E" w:rsidRPr="009E219E" w:rsidRDefault="20422A96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ins w:id="66" w:author="Sarah Johnson [NESO]" w:date="2025-08-21T09:20:00Z">
              <w:r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 xml:space="preserve">Automatic </w:t>
              </w:r>
            </w:ins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Low Frequency Demand Disconnection (LFDD)</w:t>
            </w:r>
          </w:p>
        </w:tc>
        <w:tc>
          <w:tcPr>
            <w:tcW w:w="2126" w:type="dxa"/>
          </w:tcPr>
          <w:p w14:paraId="229A557B" w14:textId="77777777" w:rsidR="000F530E" w:rsidRPr="009E219E" w:rsidRDefault="000F530E" w:rsidP="00917D87">
            <w:pPr>
              <w:spacing w:after="160" w:line="259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del w:id="67" w:author="Sarah Johnson [NESO]" w:date="2025-08-21T09:21:00Z">
              <w:r w:rsidRPr="7F806889" w:rsidDel="5CE753B8">
                <w:rPr>
                  <w:rFonts w:ascii="Poppins" w:eastAsia="Arial" w:hAnsi="Poppins" w:cs="Poppins"/>
                  <w:color w:val="000000"/>
                  <w:sz w:val="18"/>
                  <w:szCs w:val="18"/>
                  <w:lang w:val="en-GB"/>
                </w:rPr>
                <w:delText xml:space="preserve">Manual </w:delText>
              </w:r>
            </w:del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Demand Control </w:t>
            </w:r>
          </w:p>
        </w:tc>
      </w:tr>
      <w:tr w:rsidR="000F530E" w:rsidRPr="009E219E" w14:paraId="6F56D368" w14:textId="77777777" w:rsidTr="7F806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2017A70F" w14:textId="77777777" w:rsidR="000F530E" w:rsidRPr="009E219E" w:rsidRDefault="000F530E" w:rsidP="00917D87">
            <w:pPr>
              <w:spacing w:after="160" w:line="259" w:lineRule="auto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Grid Code Reference</w:t>
            </w:r>
          </w:p>
        </w:tc>
        <w:tc>
          <w:tcPr>
            <w:tcW w:w="2125" w:type="dxa"/>
          </w:tcPr>
          <w:p w14:paraId="4670A5FB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OC6.9</w:t>
            </w:r>
          </w:p>
        </w:tc>
        <w:tc>
          <w:tcPr>
            <w:tcW w:w="2126" w:type="dxa"/>
          </w:tcPr>
          <w:p w14:paraId="6A9C60DD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OC6.1.5</w:t>
            </w:r>
          </w:p>
        </w:tc>
        <w:tc>
          <w:tcPr>
            <w:tcW w:w="2125" w:type="dxa"/>
          </w:tcPr>
          <w:p w14:paraId="0C3CFC2B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OC6.6</w:t>
            </w:r>
          </w:p>
        </w:tc>
        <w:tc>
          <w:tcPr>
            <w:tcW w:w="2126" w:type="dxa"/>
          </w:tcPr>
          <w:p w14:paraId="1AA2B718" w14:textId="77777777" w:rsidR="000F530E" w:rsidRPr="009E219E" w:rsidRDefault="000F530E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  <w:t>OC6.5</w:t>
            </w:r>
          </w:p>
        </w:tc>
      </w:tr>
      <w:tr w:rsidR="000F530E" w:rsidRPr="009E219E" w14:paraId="4A429CE0" w14:textId="77777777" w:rsidTr="7F806889">
        <w:trPr>
          <w:trHeight w:val="6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70F925C1" w14:textId="77777777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Convenor of process/code</w:t>
            </w:r>
          </w:p>
        </w:tc>
        <w:tc>
          <w:tcPr>
            <w:tcW w:w="2125" w:type="dxa"/>
          </w:tcPr>
          <w:p w14:paraId="212A496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</w:t>
            </w:r>
          </w:p>
        </w:tc>
        <w:tc>
          <w:tcPr>
            <w:tcW w:w="2126" w:type="dxa"/>
          </w:tcPr>
          <w:p w14:paraId="6E4E2092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DESNZ/Secretary of State</w:t>
            </w:r>
          </w:p>
        </w:tc>
        <w:tc>
          <w:tcPr>
            <w:tcW w:w="2125" w:type="dxa"/>
          </w:tcPr>
          <w:p w14:paraId="4644776D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NESO/Network Operators</w:t>
            </w:r>
          </w:p>
        </w:tc>
        <w:tc>
          <w:tcPr>
            <w:tcW w:w="2126" w:type="dxa"/>
          </w:tcPr>
          <w:p w14:paraId="4BA66A2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</w:t>
            </w:r>
          </w:p>
        </w:tc>
      </w:tr>
      <w:tr w:rsidR="000F530E" w:rsidRPr="009E219E" w14:paraId="009FDEC1" w14:textId="77777777" w:rsidTr="7F806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7889273F" w14:textId="77777777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Purpose</w:t>
            </w:r>
          </w:p>
        </w:tc>
        <w:tc>
          <w:tcPr>
            <w:tcW w:w="2125" w:type="dxa"/>
          </w:tcPr>
          <w:p w14:paraId="40B38EFA" w14:textId="3F7F6465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To deal with </w:t>
            </w:r>
            <w:r w:rsidRPr="009E219E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short</w:t>
            </w:r>
            <w:r w:rsidR="00861801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-term</w:t>
            </w:r>
            <w:r w:rsidRPr="009E219E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shortage of electricity supplies to meet demand from consumers.</w:t>
            </w:r>
          </w:p>
          <w:p w14:paraId="4380E6A9" w14:textId="153B5900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Provide </w:t>
            </w:r>
            <w:r w:rsidRPr="009E219E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co-ordinated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strategy for limiting negative impacts to society &amp; preventing an electricity system shutdown.</w:t>
            </w:r>
          </w:p>
          <w:p w14:paraId="431DB311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656B6C90" w14:textId="3667ED4D" w:rsidR="000F530E" w:rsidRPr="009E219E" w:rsidRDefault="000F530E" w:rsidP="00AA497C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To deal with </w:t>
            </w:r>
            <w:r w:rsidR="00861801" w:rsidRPr="006C7749">
              <w:rPr>
                <w:rFonts w:eastAsia="Arial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longer</w:t>
            </w:r>
            <w:r w:rsidR="00861801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-</w:t>
            </w:r>
            <w:r w:rsidR="00861801" w:rsidRPr="006C7749">
              <w:rPr>
                <w:rFonts w:eastAsia="Arial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term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shortage of electricity supplies to meet demand from consumers.</w:t>
            </w:r>
          </w:p>
          <w:p w14:paraId="6530C4E6" w14:textId="77777777" w:rsidR="000F530E" w:rsidRPr="009E219E" w:rsidRDefault="000F530E" w:rsidP="00861801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Provide </w:t>
            </w:r>
            <w:r w:rsidRPr="009E219E">
              <w:rPr>
                <w:rFonts w:ascii="Poppins" w:eastAsia="Arial" w:hAnsi="Poppins" w:cs="Poppins"/>
                <w:b/>
                <w:color w:val="000000"/>
                <w:kern w:val="2"/>
                <w:sz w:val="18"/>
                <w:szCs w:val="18"/>
                <w:lang w:val="en-GB"/>
              </w:rPr>
              <w:t>co-ordinated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strategy for limiting negative impacts to society &amp; preventing an electricity system shutdown.</w:t>
            </w:r>
          </w:p>
        </w:tc>
        <w:tc>
          <w:tcPr>
            <w:tcW w:w="2125" w:type="dxa"/>
          </w:tcPr>
          <w:p w14:paraId="1AFE9DAC" w14:textId="4C07752B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To limit the consequences of a major loss of electricity supplies or rapid increase in demand.</w:t>
            </w:r>
          </w:p>
        </w:tc>
        <w:tc>
          <w:tcPr>
            <w:tcW w:w="2126" w:type="dxa"/>
          </w:tcPr>
          <w:p w14:paraId="34F39B76" w14:textId="5526D66D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To deal with short</w:t>
            </w:r>
            <w:r w:rsidR="009A07ED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notice events</w:t>
            </w:r>
            <w:r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when there is a shortage in available electricity supplies to meet demand from consumers. </w:t>
            </w:r>
            <w:r w:rsidR="00861801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Provide strategy for limiting negative impacts to society &amp; preventing an electricity system shutdown.</w:t>
            </w:r>
          </w:p>
        </w:tc>
      </w:tr>
      <w:tr w:rsidR="000F530E" w:rsidRPr="009E219E" w14:paraId="5F804EB5" w14:textId="77777777" w:rsidTr="7F80688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10314046" w14:textId="77777777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Methods of Demand Reduction</w:t>
            </w:r>
          </w:p>
        </w:tc>
        <w:tc>
          <w:tcPr>
            <w:tcW w:w="2125" w:type="dxa"/>
          </w:tcPr>
          <w:p w14:paraId="4C7B6CB6" w14:textId="286E8B8E" w:rsidR="000F530E" w:rsidRPr="009E219E" w:rsidRDefault="6FFCB3A3" w:rsidP="00917D87">
            <w:pPr>
              <w:numPr>
                <w:ilvl w:val="0"/>
                <w:numId w:val="26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b/>
                <w:bCs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Planned Load Disconnection </w:t>
            </w:r>
            <w:r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(exclud</w:t>
            </w:r>
            <w:ins w:id="68" w:author="Sarah Johnson [NESO]" w:date="2025-08-21T09:18:00Z">
              <w:r w:rsidR="1ACB9A9C" w:rsidRPr="4F5B2D55">
                <w:rPr>
                  <w:rFonts w:ascii="Poppins" w:eastAsia="Times New Roman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ing</w:t>
              </w:r>
            </w:ins>
            <w:del w:id="69" w:author="Sarah Johnson [NESO]" w:date="2025-08-21T09:18:00Z">
              <w:r w:rsidR="000F530E" w:rsidRPr="7F806889" w:rsidDel="6FFCB3A3">
                <w:rPr>
                  <w:rFonts w:ascii="Poppins" w:eastAsia="Times New Roman" w:hAnsi="Poppins" w:cs="Poppins"/>
                  <w:b/>
                  <w:bCs/>
                  <w:color w:val="000000"/>
                  <w:sz w:val="18"/>
                  <w:szCs w:val="18"/>
                  <w:lang w:val="en-GB"/>
                </w:rPr>
                <w:delText>e</w:delText>
              </w:r>
            </w:del>
            <w:r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protected </w:t>
            </w:r>
            <w:r w:rsidR="50AC0CBB"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sites</w:t>
            </w:r>
            <w:r w:rsidRPr="4F5B2D55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) </w:t>
            </w:r>
            <w:r w:rsidRPr="4F5B2D55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via up to 1</w:t>
            </w:r>
            <w:r w:rsidR="5ECE32C9" w:rsidRPr="4F5B2D55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4</w:t>
            </w:r>
            <w:r w:rsidRPr="4F5B2D55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(circa five percent of demand) load blocks.</w:t>
            </w:r>
          </w:p>
          <w:p w14:paraId="360658B3" w14:textId="77777777" w:rsidR="000F530E" w:rsidRPr="009E219E" w:rsidRDefault="000F530E" w:rsidP="00917D87">
            <w:pPr>
              <w:spacing w:line="259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6" w:type="dxa"/>
          </w:tcPr>
          <w:p w14:paraId="2C858D44" w14:textId="24191E34" w:rsidR="000F530E" w:rsidRPr="00861801" w:rsidRDefault="00861801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861801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Public appeal to reduce usage &amp; restrict usage of industrial &amp; commercial premises.</w:t>
            </w:r>
          </w:p>
          <w:p w14:paraId="1A89330F" w14:textId="44E5A96C" w:rsidR="000F530E" w:rsidRPr="009E219E" w:rsidRDefault="000F530E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Restrict usage of industrial &amp; commercial premises</w:t>
            </w:r>
            <w:r w:rsidR="00861801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>.</w:t>
            </w:r>
          </w:p>
          <w:p w14:paraId="1C78999F" w14:textId="6A246BE3" w:rsidR="000F530E" w:rsidRPr="009E219E" w:rsidDel="00012E3B" w:rsidRDefault="5CE753B8" w:rsidP="00861801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del w:id="70" w:author="Rebecca Scott [NESO]" w:date="2025-09-30T16:24:00Z" w16du:dateUtc="2025-09-30T15:24:00Z"/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Planned Load Disconnection (exclude</w:t>
            </w:r>
            <w:ins w:id="71" w:author="Sarah Johnson [NESO]" w:date="2025-08-21T09:19:00Z">
              <w:r w:rsidR="74175973" w:rsidRPr="7F806889">
                <w:rPr>
                  <w:rFonts w:ascii="Poppins" w:eastAsia="Times New Roman" w:hAnsi="Poppins" w:cs="Poppins"/>
                  <w:b/>
                  <w:bCs/>
                  <w:color w:val="000000"/>
                  <w:kern w:val="2"/>
                  <w:sz w:val="18"/>
                  <w:szCs w:val="18"/>
                  <w:lang w:val="en-GB"/>
                </w:rPr>
                <w:t>s</w:t>
              </w:r>
            </w:ins>
            <w:r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protected </w:t>
            </w:r>
            <w:r w:rsidR="2606F18D"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sites</w:t>
            </w:r>
            <w:r w:rsidRPr="7F806889">
              <w:rPr>
                <w:rFonts w:ascii="Poppins" w:eastAsia="Times New Roman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) </w:t>
            </w:r>
            <w:r w:rsidRPr="7F806889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via 18 (circa five percent of </w:t>
            </w:r>
            <w:r w:rsidRPr="7F806889">
              <w:rPr>
                <w:rFonts w:ascii="Poppins" w:eastAsia="Times New Roman" w:hAnsi="Poppins" w:cs="Poppins"/>
                <w:color w:val="000000"/>
                <w:kern w:val="2"/>
                <w:sz w:val="18"/>
                <w:szCs w:val="18"/>
                <w:lang w:val="en-GB"/>
              </w:rPr>
              <w:lastRenderedPageBreak/>
              <w:t>demand) load blocks.</w:t>
            </w:r>
          </w:p>
          <w:p w14:paraId="59AA3410" w14:textId="77777777" w:rsidR="000F530E" w:rsidRPr="00012E3B" w:rsidRDefault="000F530E">
            <w:pPr>
              <w:numPr>
                <w:ilvl w:val="0"/>
                <w:numId w:val="28"/>
              </w:numPr>
              <w:spacing w:after="160" w:line="280" w:lineRule="exac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auto"/>
                <w:kern w:val="2"/>
                <w:sz w:val="18"/>
                <w:szCs w:val="18"/>
                <w:lang w:val="en-GB"/>
              </w:rPr>
              <w:pPrChange w:id="72" w:author="Rebecca Scott [NESO]" w:date="2025-09-30T16:24:00Z" w16du:dateUtc="2025-09-30T15:24:00Z">
                <w:pPr>
                  <w:spacing w:line="280" w:lineRule="exact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/w:pPr>
              </w:pPrChange>
            </w:pPr>
          </w:p>
        </w:tc>
        <w:tc>
          <w:tcPr>
            <w:tcW w:w="2125" w:type="dxa"/>
          </w:tcPr>
          <w:p w14:paraId="719C38B4" w14:textId="68FA586A" w:rsidR="000F530E" w:rsidRPr="009E219E" w:rsidRDefault="000F530E" w:rsidP="00917D87">
            <w:pPr>
              <w:numPr>
                <w:ilvl w:val="0"/>
                <w:numId w:val="30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Times New Roman" w:hAnsi="Poppins" w:cs="Poppins"/>
                <w:color w:val="000000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lastRenderedPageBreak/>
              <w:t xml:space="preserve">Designed to automatically disconnect at least 60% (40% in Scotland) of the total </w:t>
            </w:r>
            <w:r w:rsid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transmission system</w:t>
            </w: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demand </w:t>
            </w:r>
            <w:r w:rsid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in</w:t>
            </w: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9 stages at predefined low frequency points (48.8 -47.8Hz).</w:t>
            </w:r>
          </w:p>
        </w:tc>
        <w:tc>
          <w:tcPr>
            <w:tcW w:w="2126" w:type="dxa"/>
          </w:tcPr>
          <w:p w14:paraId="11384B01" w14:textId="5ECFAFAB" w:rsidR="000F530E" w:rsidRDefault="000F530E" w:rsidP="000F530E">
            <w:pPr>
              <w:numPr>
                <w:ilvl w:val="0"/>
                <w:numId w:val="32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Voltage control</w:t>
            </w:r>
            <w:r w:rsid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, designed to reduce transmission system demand by reducing customer voltages.</w:t>
            </w:r>
          </w:p>
          <w:p w14:paraId="37A21159" w14:textId="4506687F" w:rsidR="000F530E" w:rsidRPr="009E219E" w:rsidRDefault="5C7E24E1" w:rsidP="000F530E">
            <w:pPr>
              <w:numPr>
                <w:ilvl w:val="0"/>
                <w:numId w:val="32"/>
              </w:numPr>
              <w:spacing w:after="160" w:line="259" w:lineRule="auto"/>
              <w:ind w:left="30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 w:rsidRPr="7F806889">
              <w:rPr>
                <w:rFonts w:eastAsia="Arial" w:cs="Poppins"/>
                <w:b/>
                <w:bCs/>
                <w:color w:val="000000"/>
                <w:sz w:val="18"/>
                <w:szCs w:val="18"/>
                <w:lang w:val="en-GB"/>
              </w:rPr>
              <w:t xml:space="preserve">Planned Load Disconnection (excluding protected </w:t>
            </w:r>
            <w:r w:rsidR="2606F18D" w:rsidRPr="7F806889">
              <w:rPr>
                <w:rFonts w:eastAsia="Arial" w:cs="Poppins"/>
                <w:b/>
                <w:bCs/>
                <w:color w:val="000000"/>
                <w:sz w:val="18"/>
                <w:szCs w:val="18"/>
                <w:lang w:val="en-GB"/>
              </w:rPr>
              <w:t>site</w:t>
            </w:r>
            <w:r w:rsidRPr="7F806889">
              <w:rPr>
                <w:rFonts w:eastAsia="Arial" w:cs="Poppins"/>
                <w:b/>
                <w:bCs/>
                <w:color w:val="000000"/>
                <w:sz w:val="18"/>
                <w:szCs w:val="18"/>
                <w:lang w:val="en-GB"/>
              </w:rPr>
              <w:t>s</w:t>
            </w:r>
            <w:r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) via up to 4 (circa five percent of demand) l</w:t>
            </w:r>
            <w:r w:rsidR="1479A727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oad </w:t>
            </w:r>
            <w:r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b</w:t>
            </w:r>
            <w:r w:rsidR="0DAE0309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locks</w:t>
            </w:r>
            <w:r w:rsidR="1479A727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</w:t>
            </w:r>
            <w:r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that can be disconnected quickly.</w:t>
            </w:r>
            <w:r w:rsidR="5CE753B8" w:rsidRPr="7F806889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</w:t>
            </w:r>
          </w:p>
        </w:tc>
      </w:tr>
      <w:tr w:rsidR="000F530E" w:rsidRPr="009E219E" w14:paraId="2C759550" w14:textId="77777777" w:rsidTr="7F8068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7" w:type="dxa"/>
          </w:tcPr>
          <w:p w14:paraId="58586B9D" w14:textId="21E3A82E" w:rsidR="000F530E" w:rsidRPr="009E219E" w:rsidRDefault="000F530E" w:rsidP="00917D87">
            <w:pPr>
              <w:spacing w:line="259" w:lineRule="auto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Conditions for </w:t>
            </w:r>
            <w:r w:rsidR="008E4D42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implementing 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Load Disconnection</w:t>
            </w:r>
          </w:p>
        </w:tc>
        <w:tc>
          <w:tcPr>
            <w:tcW w:w="2125" w:type="dxa"/>
          </w:tcPr>
          <w:p w14:paraId="53255B86" w14:textId="77777777" w:rsidR="000F530E" w:rsidRPr="009E219E" w:rsidRDefault="000F530E" w:rsidP="00917D87">
            <w:pPr>
              <w:numPr>
                <w:ilvl w:val="0"/>
                <w:numId w:val="27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Enhanced market and network options exhausted, generation or storage or interconnector shortage remains.</w:t>
            </w:r>
          </w:p>
          <w:p w14:paraId="5B34F653" w14:textId="77777777" w:rsidR="000F530E" w:rsidRPr="009E219E" w:rsidRDefault="000F530E" w:rsidP="00917D87">
            <w:pPr>
              <w:numPr>
                <w:ilvl w:val="0"/>
                <w:numId w:val="27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System Warning issued.</w:t>
            </w:r>
          </w:p>
          <w:p w14:paraId="19DAB568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766E15CB" w14:textId="608D9AC1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 instructs DNOs to implement the required amount and duration of load disconnection</w:t>
            </w:r>
            <w:r w:rsidR="008E4D42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in accordance with agreed plans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.</w:t>
            </w:r>
          </w:p>
        </w:tc>
        <w:tc>
          <w:tcPr>
            <w:tcW w:w="2126" w:type="dxa"/>
          </w:tcPr>
          <w:p w14:paraId="784703BB" w14:textId="370FC002" w:rsidR="000F530E" w:rsidRPr="009E219E" w:rsidRDefault="5CE753B8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NESO advise DESNZ of a requirement to use load disconnection for a </w:t>
            </w:r>
            <w:r w:rsidR="5C7E24E1" w:rsidRPr="7F806889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>longer-term</w:t>
            </w:r>
            <w:r w:rsidRPr="7F806889">
              <w:rPr>
                <w:rFonts w:ascii="Poppins" w:eastAsia="Arial" w:hAnsi="Poppins" w:cs="Poppins"/>
                <w:b/>
                <w:bCs/>
                <w:color w:val="000000"/>
                <w:kern w:val="2"/>
                <w:sz w:val="18"/>
                <w:szCs w:val="18"/>
                <w:lang w:val="en-GB"/>
              </w:rPr>
              <w:t xml:space="preserve"> period</w:t>
            </w:r>
            <w:ins w:id="73" w:author="Sarah Johnson [NESO]" w:date="2025-08-21T09:20:00Z">
              <w:r w:rsidR="79900628" w:rsidRPr="7F806889">
                <w:rPr>
                  <w:rFonts w:eastAsia="Arial" w:cs="Poppins"/>
                  <w:color w:val="000000"/>
                  <w:kern w:val="2"/>
                  <w:sz w:val="18"/>
                  <w:szCs w:val="18"/>
                  <w:lang w:val="en-GB"/>
                  <w:rPrChange w:id="74" w:author="Sarah Johnson [NESO]" w:date="2025-08-21T09:20:00Z">
                    <w:rPr>
                      <w:rFonts w:eastAsia="Arial" w:cs="Poppins"/>
                      <w:b/>
                      <w:bCs/>
                      <w:color w:val="000000"/>
                      <w:sz w:val="18"/>
                      <w:szCs w:val="18"/>
                      <w:lang w:val="en-GB"/>
                    </w:rPr>
                  </w:rPrChange>
                </w:rPr>
                <w:t>.</w:t>
              </w:r>
            </w:ins>
          </w:p>
          <w:p w14:paraId="576707DB" w14:textId="09521ABD" w:rsidR="000F530E" w:rsidRPr="009E219E" w:rsidRDefault="5C7E24E1" w:rsidP="00917D87">
            <w:pPr>
              <w:numPr>
                <w:ilvl w:val="0"/>
                <w:numId w:val="29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In</w:t>
            </w:r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voked by Secretary of State (SoS) following obtaining an Order of Council</w:t>
            </w:r>
            <w:ins w:id="75" w:author="Sarah Johnson [NESO]" w:date="2025-08-21T09:20:00Z">
              <w:r w:rsidR="1318B894" w:rsidRPr="009E219E">
                <w:rPr>
                  <w:rFonts w:ascii="Poppins" w:eastAsia="Arial" w:hAnsi="Poppins" w:cs="Poppins"/>
                  <w:color w:val="000000"/>
                  <w:kern w:val="2"/>
                  <w:sz w:val="18"/>
                  <w:szCs w:val="18"/>
                  <w:lang w:val="en-GB"/>
                </w:rPr>
                <w:t>.</w:t>
              </w:r>
            </w:ins>
            <w:r w:rsidR="5CE753B8"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</w:t>
            </w:r>
          </w:p>
          <w:p w14:paraId="2C4FAB47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076A9598" w14:textId="7219BE1A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SoS directs NESO and DNOs to implement rota load disconnection in accordance </w:t>
            </w:r>
            <w:r w:rsidR="00861801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with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agreed plans.</w:t>
            </w:r>
          </w:p>
          <w:p w14:paraId="1EF990AF" w14:textId="77777777" w:rsidR="000F530E" w:rsidRPr="009E219E" w:rsidRDefault="000F530E" w:rsidP="00917D87">
            <w:pPr>
              <w:spacing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3F0731"/>
                <w:kern w:val="2"/>
                <w:sz w:val="18"/>
                <w:szCs w:val="18"/>
                <w:lang w:val="en-GB"/>
              </w:rPr>
            </w:pPr>
          </w:p>
        </w:tc>
        <w:tc>
          <w:tcPr>
            <w:tcW w:w="2125" w:type="dxa"/>
          </w:tcPr>
          <w:p w14:paraId="67304058" w14:textId="609ECE80" w:rsidR="000F530E" w:rsidRPr="009E219E" w:rsidRDefault="000F530E" w:rsidP="00917D87">
            <w:pPr>
              <w:numPr>
                <w:ilvl w:val="0"/>
                <w:numId w:val="31"/>
              </w:numPr>
              <w:spacing w:after="160" w:line="259" w:lineRule="auto"/>
              <w:ind w:left="30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>Automatic</w:t>
            </w:r>
            <w:r w:rsidRPr="00861801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 xml:space="preserve"> </w:t>
            </w:r>
            <w:r w:rsidRPr="009E219E"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  <w:t>low frequency relays are triggered by the falling frequency on the GB electricity system.</w:t>
            </w:r>
          </w:p>
          <w:p w14:paraId="412167B4" w14:textId="77777777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</w:p>
          <w:p w14:paraId="39944845" w14:textId="4764E36F" w:rsidR="000F530E" w:rsidRPr="009E219E" w:rsidRDefault="000F530E" w:rsidP="00917D87">
            <w:pPr>
              <w:spacing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NESO instruct</w:t>
            </w:r>
            <w:r w:rsidR="00861801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</w:t>
            </w: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 xml:space="preserve"> DNOs when to restore disconnected demand.</w:t>
            </w:r>
          </w:p>
        </w:tc>
        <w:tc>
          <w:tcPr>
            <w:tcW w:w="2126" w:type="dxa"/>
          </w:tcPr>
          <w:p w14:paraId="08A55DC8" w14:textId="77777777" w:rsidR="000F530E" w:rsidRPr="009E219E" w:rsidRDefault="000F530E" w:rsidP="000F530E">
            <w:pPr>
              <w:numPr>
                <w:ilvl w:val="0"/>
                <w:numId w:val="33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Enhanced market and network options exhausted, generation or storage or interconnector shortage remains.</w:t>
            </w:r>
          </w:p>
          <w:p w14:paraId="4B0B658C" w14:textId="77777777" w:rsidR="000F530E" w:rsidRPr="009E219E" w:rsidRDefault="000F530E" w:rsidP="000F530E">
            <w:pPr>
              <w:numPr>
                <w:ilvl w:val="0"/>
                <w:numId w:val="33"/>
              </w:numPr>
              <w:spacing w:after="160" w:line="280" w:lineRule="exac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auto"/>
                <w:kern w:val="2"/>
                <w:sz w:val="18"/>
                <w:szCs w:val="18"/>
                <w:lang w:val="en-GB"/>
              </w:rPr>
            </w:pPr>
            <w:r w:rsidRPr="009E219E">
              <w:rPr>
                <w:rFonts w:ascii="Poppins" w:eastAsia="Arial" w:hAnsi="Poppins" w:cs="Poppins"/>
                <w:color w:val="000000"/>
                <w:kern w:val="2"/>
                <w:sz w:val="18"/>
                <w:szCs w:val="18"/>
                <w:lang w:val="en-GB"/>
              </w:rPr>
              <w:t>System Warning issued.</w:t>
            </w:r>
          </w:p>
          <w:p w14:paraId="71A804C6" w14:textId="77777777" w:rsidR="00372A44" w:rsidRDefault="00372A44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</w:p>
          <w:p w14:paraId="0F4385ED" w14:textId="7CD0CF27" w:rsidR="000F530E" w:rsidRPr="006C7749" w:rsidRDefault="00B6231F" w:rsidP="00917D87">
            <w:pPr>
              <w:spacing w:after="160" w:line="259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oppins" w:eastAsia="Arial" w:hAnsi="Poppins" w:cs="Poppins"/>
                <w:color w:val="000000"/>
                <w:sz w:val="18"/>
                <w:szCs w:val="18"/>
                <w:lang w:val="en-GB"/>
              </w:rPr>
            </w:pPr>
            <w:r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 xml:space="preserve">NESO instructs </w:t>
            </w:r>
            <w:r w:rsidR="00EA28F5"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 xml:space="preserve">DNOs </w:t>
            </w:r>
            <w:r w:rsidR="006A73F8"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>when to disconnect and reconnect deman</w:t>
            </w:r>
            <w:r w:rsidR="00372A44" w:rsidRPr="006C7749">
              <w:rPr>
                <w:rFonts w:eastAsia="Arial" w:cs="Poppins"/>
                <w:color w:val="000000"/>
                <w:sz w:val="18"/>
                <w:szCs w:val="18"/>
                <w:lang w:val="en-GB"/>
              </w:rPr>
              <w:t xml:space="preserve">d. </w:t>
            </w:r>
          </w:p>
        </w:tc>
      </w:tr>
    </w:tbl>
    <w:p w14:paraId="46EC5043" w14:textId="4DA7BB04" w:rsidR="00D514B5" w:rsidRPr="006C7749" w:rsidRDefault="25D9AA52" w:rsidP="4F5B2D55">
      <w:pPr>
        <w:spacing w:after="160" w:line="259" w:lineRule="auto"/>
        <w:rPr>
          <w:rFonts w:eastAsia="Arial" w:cs="Poppins"/>
          <w:b/>
          <w:bCs/>
          <w:color w:val="auto"/>
          <w:kern w:val="2"/>
          <w:lang w:val="en-GB"/>
        </w:rPr>
      </w:pPr>
      <w:r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Table 1 – Comparison between </w:t>
      </w:r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different </w:t>
      </w:r>
      <w:ins w:id="76" w:author="Sarah Johnson [NESO]" w:date="2025-08-21T09:17:00Z">
        <w:r w:rsidR="2F398F83" w:rsidRPr="4F5B2D55">
          <w:rPr>
            <w:rFonts w:eastAsia="Arial" w:cs="Poppins"/>
            <w:b/>
            <w:bCs/>
            <w:color w:val="auto"/>
            <w:kern w:val="2"/>
            <w:lang w:val="en-GB"/>
          </w:rPr>
          <w:t>d</w:t>
        </w:r>
      </w:ins>
      <w:del w:id="77" w:author="Sarah Johnson [NESO]" w:date="2025-08-21T09:17:00Z">
        <w:r w:rsidR="00D514B5" w:rsidRPr="7F806889" w:rsidDel="40F7ADAA">
          <w:rPr>
            <w:rFonts w:eastAsia="Arial" w:cs="Poppins"/>
            <w:b/>
            <w:bCs/>
            <w:color w:val="auto"/>
            <w:lang w:val="en-GB"/>
          </w:rPr>
          <w:delText>D</w:delText>
        </w:r>
      </w:del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emand </w:t>
      </w:r>
      <w:ins w:id="78" w:author="Sarah Johnson [NESO]" w:date="2025-08-21T09:17:00Z">
        <w:r w:rsidR="342709B0" w:rsidRPr="4F5B2D55">
          <w:rPr>
            <w:rFonts w:eastAsia="Arial" w:cs="Poppins"/>
            <w:b/>
            <w:bCs/>
            <w:color w:val="auto"/>
            <w:kern w:val="2"/>
            <w:lang w:val="en-GB"/>
          </w:rPr>
          <w:t>r</w:t>
        </w:r>
      </w:ins>
      <w:del w:id="79" w:author="Sarah Johnson [NESO]" w:date="2025-08-21T09:17:00Z">
        <w:r w:rsidR="00D514B5" w:rsidRPr="7F806889" w:rsidDel="40F7ADAA">
          <w:rPr>
            <w:rFonts w:eastAsia="Arial" w:cs="Poppins"/>
            <w:b/>
            <w:bCs/>
            <w:color w:val="auto"/>
            <w:lang w:val="en-GB"/>
          </w:rPr>
          <w:delText>R</w:delText>
        </w:r>
      </w:del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 xml:space="preserve">eduction </w:t>
      </w:r>
      <w:ins w:id="80" w:author="Sarah Johnson [NESO]" w:date="2025-08-21T09:17:00Z">
        <w:r w:rsidR="55BE0543" w:rsidRPr="4F5B2D55">
          <w:rPr>
            <w:rFonts w:eastAsia="Arial" w:cs="Poppins"/>
            <w:b/>
            <w:bCs/>
            <w:color w:val="auto"/>
            <w:kern w:val="2"/>
            <w:lang w:val="en-GB"/>
          </w:rPr>
          <w:t>t</w:t>
        </w:r>
      </w:ins>
      <w:del w:id="81" w:author="Sarah Johnson [NESO]" w:date="2025-08-21T09:17:00Z">
        <w:r w:rsidR="00D514B5" w:rsidRPr="7F806889" w:rsidDel="40F7ADAA">
          <w:rPr>
            <w:rFonts w:eastAsia="Arial" w:cs="Poppins"/>
            <w:b/>
            <w:bCs/>
            <w:color w:val="auto"/>
            <w:lang w:val="en-GB"/>
          </w:rPr>
          <w:delText>T</w:delText>
        </w:r>
      </w:del>
      <w:r w:rsidR="40F7ADAA" w:rsidRPr="4F5B2D55">
        <w:rPr>
          <w:rFonts w:eastAsia="Arial" w:cs="Poppins"/>
          <w:b/>
          <w:bCs/>
          <w:color w:val="auto"/>
          <w:kern w:val="2"/>
          <w:lang w:val="en-GB"/>
        </w:rPr>
        <w:t>ools</w:t>
      </w:r>
    </w:p>
    <w:p w14:paraId="73DC95A9" w14:textId="77777777" w:rsidR="00592AF3" w:rsidRDefault="00592AF3" w:rsidP="00C9327E">
      <w:pPr>
        <w:pStyle w:val="BoxHeading"/>
        <w:rPr>
          <w:b w:val="0"/>
          <w:bCs/>
          <w:color w:val="3E0630" w:themeColor="background1"/>
        </w:rPr>
      </w:pPr>
    </w:p>
    <w:p w14:paraId="4BCFE7E6" w14:textId="133C2E07" w:rsidR="00B9041A" w:rsidRDefault="00B9041A" w:rsidP="00B9041A">
      <w:pPr>
        <w:pStyle w:val="BoxHeading"/>
        <w:rPr>
          <w:color w:val="3E0630" w:themeColor="background1"/>
          <w:sz w:val="24"/>
          <w:szCs w:val="28"/>
        </w:rPr>
      </w:pPr>
      <w:r>
        <w:rPr>
          <w:color w:val="3E0630" w:themeColor="background1"/>
          <w:sz w:val="24"/>
          <w:szCs w:val="28"/>
        </w:rPr>
        <w:t>DCRP Process</w:t>
      </w:r>
    </w:p>
    <w:p w14:paraId="371BF149" w14:textId="236D0F49" w:rsidR="009611F5" w:rsidRDefault="479FD9DE" w:rsidP="4F5B2D55">
      <w:pPr>
        <w:pStyle w:val="BoxHeading"/>
        <w:rPr>
          <w:b w:val="0"/>
          <w:color w:val="3E0630" w:themeColor="background1"/>
        </w:rPr>
      </w:pPr>
      <w:r w:rsidRPr="7F806889">
        <w:rPr>
          <w:b w:val="0"/>
          <w:color w:val="3E062F"/>
        </w:rPr>
        <w:t xml:space="preserve">The DCRP enables a response to a short-term, </w:t>
      </w:r>
      <w:r w:rsidR="40F7ADAA" w:rsidRPr="7F806889">
        <w:rPr>
          <w:b w:val="0"/>
          <w:color w:val="3E062F"/>
        </w:rPr>
        <w:t>forecastable</w:t>
      </w:r>
      <w:r w:rsidRPr="7F806889">
        <w:rPr>
          <w:b w:val="0"/>
          <w:color w:val="3E062F"/>
        </w:rPr>
        <w:t xml:space="preserve"> event on the electricity </w:t>
      </w:r>
      <w:r w:rsidR="40F7ADAA" w:rsidRPr="7F806889">
        <w:rPr>
          <w:b w:val="0"/>
          <w:color w:val="3E062F"/>
        </w:rPr>
        <w:t>system</w:t>
      </w:r>
      <w:r w:rsidRPr="7F806889">
        <w:rPr>
          <w:b w:val="0"/>
          <w:color w:val="3E062F"/>
        </w:rPr>
        <w:t xml:space="preserve">. </w:t>
      </w:r>
      <w:r w:rsidR="40F7ADAA" w:rsidRPr="7F806889">
        <w:rPr>
          <w:b w:val="0"/>
          <w:color w:val="3E062F"/>
        </w:rPr>
        <w:t xml:space="preserve"> </w:t>
      </w:r>
      <w:r w:rsidRPr="7F806889">
        <w:rPr>
          <w:b w:val="0"/>
          <w:color w:val="3E062F"/>
        </w:rPr>
        <w:t xml:space="preserve">An example of this </w:t>
      </w:r>
      <w:r w:rsidR="1046530B" w:rsidRPr="7F806889">
        <w:rPr>
          <w:b w:val="0"/>
          <w:color w:val="3E062F"/>
        </w:rPr>
        <w:t xml:space="preserve">is </w:t>
      </w:r>
      <w:r w:rsidRPr="7F806889">
        <w:rPr>
          <w:b w:val="0"/>
          <w:color w:val="3E062F"/>
        </w:rPr>
        <w:t xml:space="preserve">where there is a shortfall in supply to meet forecasted demand, such as during a period of cold temperatures, combined with low wind. </w:t>
      </w:r>
      <w:r w:rsidR="40F7ADAA" w:rsidRPr="7F806889">
        <w:rPr>
          <w:b w:val="0"/>
          <w:color w:val="3E062F"/>
        </w:rPr>
        <w:t xml:space="preserve"> </w:t>
      </w:r>
      <w:r w:rsidRPr="7F806889">
        <w:rPr>
          <w:b w:val="0"/>
          <w:color w:val="3E062F"/>
        </w:rPr>
        <w:t xml:space="preserve">This would likely be an in-day response that </w:t>
      </w:r>
      <w:r w:rsidR="40F7ADAA" w:rsidRPr="7F806889">
        <w:rPr>
          <w:b w:val="0"/>
          <w:color w:val="3E062F"/>
        </w:rPr>
        <w:t xml:space="preserve">NESO would need to respond to </w:t>
      </w:r>
      <w:r w:rsidRPr="7F806889">
        <w:rPr>
          <w:b w:val="0"/>
          <w:color w:val="3E062F"/>
        </w:rPr>
        <w:t xml:space="preserve">within 24 hours of a shortfall being identified. </w:t>
      </w:r>
      <w:r w:rsidR="40F7ADAA" w:rsidRPr="7F806889">
        <w:rPr>
          <w:b w:val="0"/>
          <w:color w:val="3E062F"/>
        </w:rPr>
        <w:t xml:space="preserve"> </w:t>
      </w:r>
      <w:r w:rsidRPr="7F806889">
        <w:rPr>
          <w:b w:val="0"/>
          <w:color w:val="3E062F"/>
        </w:rPr>
        <w:t>It will most likely</w:t>
      </w:r>
      <w:ins w:id="82" w:author="Sarah Johnson [NESO]" w:date="2025-08-21T09:24:00Z">
        <w:r w:rsidR="08DF64DC" w:rsidRPr="7F806889">
          <w:rPr>
            <w:b w:val="0"/>
            <w:color w:val="3E062F"/>
          </w:rPr>
          <w:t xml:space="preserve"> be used</w:t>
        </w:r>
      </w:ins>
      <w:ins w:id="83" w:author="Rebecca Scott [NESO]" w:date="2025-09-30T15:31:00Z" w16du:dateUtc="2025-09-30T14:31:00Z">
        <w:r w:rsidR="002C2C16">
          <w:rPr>
            <w:b w:val="0"/>
            <w:color w:val="3E062F"/>
          </w:rPr>
          <w:t xml:space="preserve"> to</w:t>
        </w:r>
      </w:ins>
      <w:ins w:id="84" w:author="Sarah Johnson [NESO]" w:date="2025-08-21T09:24:00Z">
        <w:r w:rsidR="08DF64DC" w:rsidRPr="7F806889">
          <w:rPr>
            <w:b w:val="0"/>
            <w:color w:val="3E062F"/>
          </w:rPr>
          <w:t xml:space="preserve">, but is not limited </w:t>
        </w:r>
        <w:commentRangeStart w:id="85"/>
        <w:r w:rsidR="08DF64DC" w:rsidRPr="7F806889">
          <w:rPr>
            <w:b w:val="0"/>
            <w:color w:val="3E062F"/>
          </w:rPr>
          <w:t>to,</w:t>
        </w:r>
      </w:ins>
      <w:r w:rsidRPr="7F806889">
        <w:rPr>
          <w:b w:val="0"/>
          <w:color w:val="3E062F"/>
        </w:rPr>
        <w:t xml:space="preserve"> </w:t>
      </w:r>
      <w:del w:id="86" w:author="Sarah Johnson [NESO]" w:date="2025-08-21T09:24:00Z">
        <w:r w:rsidR="009611F5" w:rsidRPr="7F806889" w:rsidDel="479FD9DE">
          <w:rPr>
            <w:b w:val="0"/>
            <w:color w:val="3E062F"/>
          </w:rPr>
          <w:delText xml:space="preserve">be </w:delText>
        </w:r>
        <w:r w:rsidR="009611F5" w:rsidRPr="7F806889" w:rsidDel="40F7ADAA">
          <w:rPr>
            <w:b w:val="0"/>
            <w:color w:val="3E062F"/>
          </w:rPr>
          <w:delText xml:space="preserve">actuated </w:delText>
        </w:r>
      </w:del>
      <w:del w:id="87" w:author="Rebecca Scott [NESO]" w:date="2025-09-30T15:31:00Z" w16du:dateUtc="2025-09-30T14:31:00Z">
        <w:r w:rsidRPr="7F806889" w:rsidDel="002C2C16">
          <w:rPr>
            <w:b w:val="0"/>
            <w:color w:val="3E062F"/>
          </w:rPr>
          <w:delText>to</w:delText>
        </w:r>
      </w:del>
      <w:r w:rsidRPr="7F806889">
        <w:rPr>
          <w:b w:val="0"/>
          <w:color w:val="3E062F"/>
        </w:rPr>
        <w:t xml:space="preserve"> </w:t>
      </w:r>
      <w:commentRangeEnd w:id="85"/>
      <w:r w:rsidR="000C3698">
        <w:rPr>
          <w:rStyle w:val="CommentReference"/>
          <w:b w:val="0"/>
          <w:color w:val="3F3F3F"/>
          <w:lang w:val="en-ZA"/>
        </w:rPr>
        <w:commentReference w:id="85"/>
      </w:r>
      <w:r w:rsidRPr="7F806889">
        <w:rPr>
          <w:b w:val="0"/>
          <w:color w:val="3E062F"/>
        </w:rPr>
        <w:t>manage an electricity supply shortfall during evening peak, where the situation cannot be effectively controlled using other demand control measures, e.g.</w:t>
      </w:r>
      <w:del w:id="88" w:author="Sarah Johnson [NESO]" w:date="2025-07-29T13:19:00Z">
        <w:r w:rsidR="009611F5" w:rsidRPr="7F806889" w:rsidDel="42BA65F7">
          <w:rPr>
            <w:b w:val="0"/>
            <w:color w:val="3E062F"/>
          </w:rPr>
          <w:delText>,</w:delText>
        </w:r>
      </w:del>
      <w:r w:rsidRPr="7F806889">
        <w:rPr>
          <w:b w:val="0"/>
          <w:color w:val="3E062F"/>
        </w:rPr>
        <w:t xml:space="preserve"> voltage reduction. </w:t>
      </w:r>
      <w:r w:rsidR="40F7ADAA" w:rsidRPr="7F806889">
        <w:rPr>
          <w:b w:val="0"/>
          <w:color w:val="3E062F"/>
        </w:rPr>
        <w:t xml:space="preserve"> </w:t>
      </w:r>
      <w:del w:id="89" w:author="Sarah Johnson [NESO]" w:date="2025-08-21T09:25:00Z">
        <w:r w:rsidR="009611F5" w:rsidRPr="7F806889" w:rsidDel="40F7ADAA">
          <w:rPr>
            <w:b w:val="0"/>
            <w:color w:val="3E062F"/>
          </w:rPr>
          <w:delText>The DCRP can</w:delText>
        </w:r>
        <w:r w:rsidR="009611F5" w:rsidRPr="7F806889" w:rsidDel="479FD9DE">
          <w:rPr>
            <w:b w:val="0"/>
            <w:color w:val="3E062F"/>
          </w:rPr>
          <w:delText xml:space="preserve">, however, be utilised to manage other short-term shortfalls in electricity supply. </w:delText>
        </w:r>
        <w:r w:rsidR="009611F5" w:rsidRPr="7F806889" w:rsidDel="40F7ADAA">
          <w:rPr>
            <w:b w:val="0"/>
            <w:color w:val="3E062F"/>
          </w:rPr>
          <w:delText xml:space="preserve"> </w:delText>
        </w:r>
      </w:del>
      <w:r w:rsidR="40F7ADAA" w:rsidRPr="7F806889">
        <w:rPr>
          <w:b w:val="0"/>
          <w:color w:val="3E062F"/>
        </w:rPr>
        <w:t xml:space="preserve">The </w:t>
      </w:r>
      <w:r w:rsidRPr="7F806889">
        <w:rPr>
          <w:b w:val="0"/>
          <w:color w:val="3E062F"/>
        </w:rPr>
        <w:t xml:space="preserve">DCRP reduces demand </w:t>
      </w:r>
      <w:r w:rsidR="6D5F14D3" w:rsidRPr="7F806889">
        <w:rPr>
          <w:b w:val="0"/>
          <w:color w:val="3E062F"/>
        </w:rPr>
        <w:t>by</w:t>
      </w:r>
      <w:r w:rsidRPr="7F806889">
        <w:rPr>
          <w:b w:val="0"/>
          <w:color w:val="3E062F"/>
        </w:rPr>
        <w:t xml:space="preserve"> load disconnections, using a pre-prepared rota and plan. </w:t>
      </w:r>
      <w:r w:rsidR="40F7ADAA" w:rsidRPr="7F806889">
        <w:rPr>
          <w:b w:val="0"/>
          <w:color w:val="3E062F"/>
        </w:rPr>
        <w:t xml:space="preserve"> The </w:t>
      </w:r>
      <w:r w:rsidRPr="7F806889">
        <w:rPr>
          <w:b w:val="0"/>
          <w:color w:val="3E062F"/>
        </w:rPr>
        <w:t>DCRP will only be utilised after enhanced market and network options have been exhausted.</w:t>
      </w:r>
    </w:p>
    <w:p w14:paraId="5ADC3D33" w14:textId="77777777" w:rsidR="00B21329" w:rsidRDefault="00B21329" w:rsidP="009611F5">
      <w:pPr>
        <w:pStyle w:val="BoxHeading"/>
        <w:rPr>
          <w:b w:val="0"/>
          <w:bCs/>
          <w:color w:val="3E0630" w:themeColor="background1"/>
        </w:rPr>
      </w:pPr>
    </w:p>
    <w:p w14:paraId="72F8877E" w14:textId="32337A4D" w:rsidR="00B21329" w:rsidRDefault="00B21329" w:rsidP="009611F5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A summary of the process can be seen in the </w:t>
      </w:r>
      <w:r w:rsidR="007674F4">
        <w:rPr>
          <w:b w:val="0"/>
          <w:bCs/>
          <w:color w:val="3E0630" w:themeColor="background1"/>
        </w:rPr>
        <w:t>diagram below.</w:t>
      </w:r>
    </w:p>
    <w:p w14:paraId="596E2634" w14:textId="74C7D267" w:rsidR="003E66AA" w:rsidRPr="003E66AA" w:rsidRDefault="003E66AA" w:rsidP="00D17144">
      <w:pPr>
        <w:pStyle w:val="BoxHeading"/>
        <w:jc w:val="center"/>
        <w:rPr>
          <w:ins w:id="90" w:author="Rebecca Scott [NESO]" w:date="2025-08-27T19:05:00Z"/>
          <w:bCs/>
          <w:color w:val="3E0630" w:themeColor="background1"/>
        </w:rPr>
      </w:pPr>
      <w:r w:rsidRPr="003E66AA">
        <w:rPr>
          <w:bCs/>
          <w:noProof/>
          <w:color w:val="3E0630" w:themeColor="background1"/>
        </w:rPr>
        <w:lastRenderedPageBreak/>
        <w:drawing>
          <wp:inline distT="0" distB="0" distL="0" distR="0" wp14:anchorId="0A4D7AD6" wp14:editId="5B7C0160">
            <wp:extent cx="3378899" cy="7896225"/>
            <wp:effectExtent l="0" t="0" r="0" b="0"/>
            <wp:docPr id="1497323180" name="Picture 2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323180" name="Picture 2" descr="A screenshot of a computer screen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7006" cy="79619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0077B7" w14:textId="77777777" w:rsidR="007674F4" w:rsidDel="00D17144" w:rsidRDefault="007674F4" w:rsidP="009611F5">
      <w:pPr>
        <w:pStyle w:val="BoxHeading"/>
        <w:rPr>
          <w:del w:id="91" w:author="Rebecca Scott [NESO]" w:date="2025-08-27T19:06:00Z" w16du:dateUtc="2025-08-27T18:06:00Z"/>
          <w:b w:val="0"/>
          <w:bCs/>
          <w:color w:val="3E0630" w:themeColor="background1"/>
        </w:rPr>
      </w:pPr>
    </w:p>
    <w:p w14:paraId="58777097" w14:textId="13372089" w:rsidR="007674F4" w:rsidDel="00D17144" w:rsidRDefault="007674F4">
      <w:pPr>
        <w:pStyle w:val="BoxHeading"/>
        <w:rPr>
          <w:del w:id="92" w:author="Rebecca Scott [NESO]" w:date="2025-08-27T19:06:00Z" w16du:dateUtc="2025-08-27T18:06:00Z"/>
        </w:rPr>
        <w:pPrChange w:id="93" w:author="Rebecca Scott [NESO]" w:date="2025-08-27T19:06:00Z" w16du:dateUtc="2025-08-27T18:06:00Z">
          <w:pPr>
            <w:pStyle w:val="BoxHeading"/>
            <w:jc w:val="center"/>
          </w:pPr>
        </w:pPrChange>
      </w:pPr>
    </w:p>
    <w:p w14:paraId="706B3C4C" w14:textId="62775C53" w:rsidR="00E24196" w:rsidRPr="00E24196" w:rsidRDefault="00E24196">
      <w:pPr>
        <w:spacing w:after="160" w:line="259" w:lineRule="auto"/>
        <w:rPr>
          <w:rFonts w:eastAsia="Arial" w:cs="Poppins"/>
          <w:b/>
          <w:color w:val="auto"/>
          <w:kern w:val="2"/>
          <w:sz w:val="18"/>
          <w:szCs w:val="22"/>
          <w:lang w:val="en-GB"/>
        </w:rPr>
        <w:pPrChange w:id="94" w:author="Rebecca Scott [NESO]" w:date="2025-08-27T19:06:00Z" w16du:dateUtc="2025-08-27T18:06:00Z">
          <w:pPr>
            <w:spacing w:after="160" w:line="259" w:lineRule="auto"/>
            <w:jc w:val="center"/>
          </w:pPr>
        </w:pPrChange>
      </w:pPr>
    </w:p>
    <w:p w14:paraId="60110535" w14:textId="3CAA8FBC" w:rsidR="00A833D7" w:rsidRPr="006C7749" w:rsidRDefault="2C377BA2" w:rsidP="7F806889">
      <w:pPr>
        <w:spacing w:after="160" w:line="259" w:lineRule="auto"/>
        <w:rPr>
          <w:rFonts w:eastAsia="Arial" w:cs="Poppins"/>
          <w:b/>
          <w:bCs/>
          <w:i/>
          <w:iCs/>
          <w:color w:val="auto"/>
          <w:kern w:val="2"/>
          <w:sz w:val="18"/>
          <w:szCs w:val="18"/>
          <w:lang w:val="en-GB"/>
        </w:rPr>
      </w:pPr>
      <w:r w:rsidRPr="4F5B2D55">
        <w:rPr>
          <w:rFonts w:eastAsia="Arial" w:cs="Poppins"/>
          <w:b/>
          <w:bCs/>
          <w:color w:val="auto"/>
          <w:kern w:val="2"/>
          <w:sz w:val="18"/>
          <w:szCs w:val="18"/>
          <w:lang w:val="en-GB"/>
        </w:rPr>
        <w:lastRenderedPageBreak/>
        <w:t xml:space="preserve">Figure 1 – Flowchart showing a summary of the DCRP Process. </w:t>
      </w:r>
      <w:r w:rsidR="338AF493" w:rsidRPr="7F806889">
        <w:rPr>
          <w:rFonts w:eastAsia="Arial" w:cs="Poppins"/>
          <w:b/>
          <w:bCs/>
          <w:i/>
          <w:iCs/>
          <w:color w:val="auto"/>
          <w:kern w:val="2"/>
          <w:sz w:val="18"/>
          <w:szCs w:val="18"/>
          <w:lang w:val="en-GB"/>
        </w:rPr>
        <w:t>Note: text in italics indicates that these steps are not included in Grid Code OC6</w:t>
      </w:r>
      <w:ins w:id="95" w:author="Rebecca Scott [NESO]" w:date="2025-08-27T19:00:00Z" w16du:dateUtc="2025-08-27T18:00:00Z">
        <w:r w:rsidR="009361AB">
          <w:rPr>
            <w:rFonts w:eastAsia="Arial" w:cs="Poppins"/>
            <w:b/>
            <w:bCs/>
            <w:i/>
            <w:iCs/>
            <w:color w:val="auto"/>
            <w:kern w:val="2"/>
            <w:sz w:val="18"/>
            <w:szCs w:val="18"/>
            <w:lang w:val="en-GB"/>
          </w:rPr>
          <w:t xml:space="preserve"> but are detailed in the full protocol</w:t>
        </w:r>
      </w:ins>
      <w:r w:rsidR="338AF493" w:rsidRPr="7F806889">
        <w:rPr>
          <w:rFonts w:eastAsia="Arial" w:cs="Poppins"/>
          <w:b/>
          <w:bCs/>
          <w:i/>
          <w:iCs/>
          <w:color w:val="auto"/>
          <w:kern w:val="2"/>
          <w:sz w:val="18"/>
          <w:szCs w:val="18"/>
          <w:lang w:val="en-GB"/>
        </w:rPr>
        <w:t>.</w:t>
      </w:r>
    </w:p>
    <w:p w14:paraId="7AE9C7E1" w14:textId="77777777" w:rsidR="007B13B3" w:rsidRDefault="007B13B3" w:rsidP="007B13B3">
      <w:pPr>
        <w:pStyle w:val="BoxHeading"/>
        <w:rPr>
          <w:color w:val="3E0630" w:themeColor="background1"/>
          <w:sz w:val="24"/>
          <w:szCs w:val="28"/>
        </w:rPr>
      </w:pPr>
      <w:r w:rsidRPr="002B374B">
        <w:rPr>
          <w:color w:val="3E0630" w:themeColor="background1"/>
          <w:sz w:val="24"/>
          <w:szCs w:val="28"/>
        </w:rPr>
        <w:t>I</w:t>
      </w:r>
      <w:r>
        <w:rPr>
          <w:color w:val="3E0630" w:themeColor="background1"/>
          <w:sz w:val="24"/>
          <w:szCs w:val="28"/>
        </w:rPr>
        <w:t>mplementation Rota Plan</w:t>
      </w:r>
    </w:p>
    <w:p w14:paraId="75A5FF7E" w14:textId="6E8122FD" w:rsidR="007B13B3" w:rsidRDefault="1FA4C0A3" w:rsidP="4F5B2D55">
      <w:pPr>
        <w:pStyle w:val="BoxHeading"/>
        <w:rPr>
          <w:b w:val="0"/>
          <w:color w:val="3E0630" w:themeColor="background1"/>
        </w:rPr>
      </w:pPr>
      <w:r w:rsidRPr="4F5B2D55">
        <w:rPr>
          <w:b w:val="0"/>
          <w:color w:val="3E0630" w:themeColor="background1"/>
        </w:rPr>
        <w:t xml:space="preserve">NESO will create an Implementation Rota Plan (IRP) </w:t>
      </w:r>
      <w:del w:id="96" w:author="Sarah Johnson [NESO]" w:date="2025-07-29T13:22:00Z">
        <w:r w:rsidR="007B13B3" w:rsidRPr="7F806889" w:rsidDel="7E8BC5C2">
          <w:rPr>
            <w:b w:val="0"/>
            <w:color w:val="3E062F"/>
          </w:rPr>
          <w:delText>with the</w:delText>
        </w:r>
      </w:del>
      <w:ins w:id="97" w:author="Sarah Johnson [NESO]" w:date="2025-07-29T13:22:00Z">
        <w:r w:rsidR="0DA061A4" w:rsidRPr="7F806889">
          <w:rPr>
            <w:b w:val="0"/>
            <w:color w:val="3E0630" w:themeColor="background1"/>
          </w:rPr>
          <w:t>establishing a</w:t>
        </w:r>
      </w:ins>
      <w:r w:rsidRPr="4F5B2D55">
        <w:rPr>
          <w:b w:val="0"/>
          <w:color w:val="3E0630" w:themeColor="background1"/>
        </w:rPr>
        <w:t xml:space="preserve"> rota for disconnecting and reconnecting load blocks. </w:t>
      </w:r>
      <w:r w:rsidR="109A70F0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 xml:space="preserve">Where practicable and necessary, the same level of rota disconnection will apply to all 14 DNO licence areas. </w:t>
      </w:r>
      <w:r w:rsidR="109A70F0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>The IRP will be created during the emergency</w:t>
      </w:r>
      <w:ins w:id="98" w:author="Sarah Johnson [NESO]" w:date="2025-07-29T13:23:00Z">
        <w:r w:rsidR="58E0C321" w:rsidRPr="7F806889">
          <w:rPr>
            <w:b w:val="0"/>
            <w:color w:val="3E0630" w:themeColor="background1"/>
          </w:rPr>
          <w:t xml:space="preserve"> and </w:t>
        </w:r>
        <w:commentRangeStart w:id="99"/>
        <w:r w:rsidR="58E0C321" w:rsidRPr="7F806889">
          <w:rPr>
            <w:b w:val="0"/>
            <w:color w:val="3E0630" w:themeColor="background1"/>
          </w:rPr>
          <w:t>will</w:t>
        </w:r>
      </w:ins>
      <w:del w:id="100" w:author="Sarah Johnson [NESO]" w:date="2025-07-29T13:23:00Z">
        <w:r w:rsidR="007B13B3" w:rsidRPr="7F806889" w:rsidDel="7E8BC5C2">
          <w:rPr>
            <w:b w:val="0"/>
            <w:color w:val="3E062F"/>
          </w:rPr>
          <w:delText>, to</w:delText>
        </w:r>
      </w:del>
      <w:r w:rsidRPr="4F5B2D55">
        <w:rPr>
          <w:b w:val="0"/>
          <w:color w:val="3E0630" w:themeColor="background1"/>
        </w:rPr>
        <w:t xml:space="preserve"> </w:t>
      </w:r>
      <w:ins w:id="101" w:author="Rebecca Scott [NESO]" w:date="2025-09-30T15:32:00Z" w16du:dateUtc="2025-09-30T14:32:00Z">
        <w:r w:rsidR="001E4DF2">
          <w:rPr>
            <w:b w:val="0"/>
            <w:color w:val="3E0630" w:themeColor="background1"/>
          </w:rPr>
          <w:t xml:space="preserve">be </w:t>
        </w:r>
      </w:ins>
      <w:r w:rsidRPr="4F5B2D55">
        <w:rPr>
          <w:b w:val="0"/>
          <w:color w:val="3E0630" w:themeColor="background1"/>
        </w:rPr>
        <w:t>adapt</w:t>
      </w:r>
      <w:ins w:id="102" w:author="Rebecca Scott [NESO]" w:date="2025-09-30T15:32:00Z" w16du:dateUtc="2025-09-30T14:32:00Z">
        <w:r w:rsidR="001E4DF2">
          <w:rPr>
            <w:b w:val="0"/>
            <w:color w:val="3E0630" w:themeColor="background1"/>
          </w:rPr>
          <w:t>ed</w:t>
        </w:r>
      </w:ins>
      <w:r w:rsidRPr="4F5B2D55">
        <w:rPr>
          <w:b w:val="0"/>
          <w:color w:val="3E0630" w:themeColor="background1"/>
        </w:rPr>
        <w:t xml:space="preserve"> to the </w:t>
      </w:r>
      <w:commentRangeEnd w:id="99"/>
      <w:r w:rsidR="000C3698">
        <w:rPr>
          <w:rStyle w:val="CommentReference"/>
          <w:b w:val="0"/>
          <w:color w:val="3F3F3F"/>
          <w:lang w:val="en-ZA"/>
        </w:rPr>
        <w:commentReference w:id="99"/>
      </w:r>
      <w:r w:rsidRPr="4F5B2D55">
        <w:rPr>
          <w:b w:val="0"/>
          <w:color w:val="3E0630" w:themeColor="background1"/>
        </w:rPr>
        <w:t xml:space="preserve">requirements of the </w:t>
      </w:r>
      <w:del w:id="103" w:author="Sarah Johnson [NESO]" w:date="2025-07-29T13:23:00Z">
        <w:r w:rsidR="007B13B3" w:rsidRPr="7F806889" w:rsidDel="7E8BC5C2">
          <w:rPr>
            <w:b w:val="0"/>
            <w:color w:val="3E062F"/>
          </w:rPr>
          <w:delText>situation</w:delText>
        </w:r>
      </w:del>
      <w:ins w:id="104" w:author="Sarah Johnson [NESO]" w:date="2025-07-29T13:23:00Z">
        <w:r w:rsidR="1F55F361" w:rsidRPr="7F806889">
          <w:rPr>
            <w:b w:val="0"/>
            <w:color w:val="3E0630" w:themeColor="background1"/>
          </w:rPr>
          <w:t>emergency</w:t>
        </w:r>
      </w:ins>
      <w:r w:rsidRPr="4F5B2D55">
        <w:rPr>
          <w:b w:val="0"/>
          <w:color w:val="3E0630" w:themeColor="background1"/>
        </w:rPr>
        <w:t xml:space="preserve">. </w:t>
      </w:r>
      <w:r w:rsidR="109A70F0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 xml:space="preserve">The IRP uses the same load blocks used by </w:t>
      </w:r>
      <w:r w:rsidR="6D5F14D3" w:rsidRPr="4F5B2D55">
        <w:rPr>
          <w:b w:val="0"/>
          <w:color w:val="3E0630" w:themeColor="background1"/>
        </w:rPr>
        <w:t xml:space="preserve">the </w:t>
      </w:r>
      <w:r w:rsidRPr="4F5B2D55">
        <w:rPr>
          <w:b w:val="0"/>
          <w:color w:val="3E0630" w:themeColor="background1"/>
        </w:rPr>
        <w:t xml:space="preserve">ESEC </w:t>
      </w:r>
      <w:r w:rsidR="109A70F0" w:rsidRPr="4F5B2D55">
        <w:rPr>
          <w:b w:val="0"/>
          <w:color w:val="3E0630" w:themeColor="background1"/>
        </w:rPr>
        <w:t xml:space="preserve">other than </w:t>
      </w:r>
      <w:r w:rsidRPr="4F5B2D55">
        <w:rPr>
          <w:b w:val="0"/>
          <w:color w:val="3E0630" w:themeColor="background1"/>
        </w:rPr>
        <w:t xml:space="preserve">R, S, T &amp; U </w:t>
      </w:r>
      <w:r w:rsidR="109A70F0" w:rsidRPr="4F5B2D55">
        <w:rPr>
          <w:b w:val="0"/>
          <w:color w:val="3E0630" w:themeColor="background1"/>
        </w:rPr>
        <w:t xml:space="preserve">which are </w:t>
      </w:r>
      <w:r w:rsidRPr="4F5B2D55">
        <w:rPr>
          <w:b w:val="0"/>
          <w:color w:val="3E0630" w:themeColor="background1"/>
        </w:rPr>
        <w:t xml:space="preserve">reserved as </w:t>
      </w:r>
      <w:ins w:id="105" w:author="Sarah Johnson [NESO]" w:date="2025-08-21T09:29:00Z">
        <w:r w:rsidR="15A457F6" w:rsidRPr="4F5B2D55">
          <w:rPr>
            <w:b w:val="0"/>
            <w:color w:val="3E0630" w:themeColor="background1"/>
          </w:rPr>
          <w:t>F</w:t>
        </w:r>
      </w:ins>
      <w:del w:id="106" w:author="Sarah Johnson [NESO]" w:date="2025-08-21T09:29:00Z">
        <w:r w:rsidR="007B13B3" w:rsidRPr="7F806889" w:rsidDel="1FA4C0A3">
          <w:rPr>
            <w:b w:val="0"/>
            <w:color w:val="3E0630" w:themeColor="background1"/>
          </w:rPr>
          <w:delText>f</w:delText>
        </w:r>
      </w:del>
      <w:r w:rsidRPr="4F5B2D55">
        <w:rPr>
          <w:b w:val="0"/>
          <w:color w:val="3E0630" w:themeColor="background1"/>
        </w:rPr>
        <w:t xml:space="preserve">ast </w:t>
      </w:r>
      <w:ins w:id="107" w:author="Sarah Johnson [NESO]" w:date="2025-08-21T09:29:00Z">
        <w:r w:rsidR="4DC1D243" w:rsidRPr="4F5B2D55">
          <w:rPr>
            <w:b w:val="0"/>
            <w:color w:val="3E0630" w:themeColor="background1"/>
          </w:rPr>
          <w:t>L</w:t>
        </w:r>
      </w:ins>
      <w:del w:id="108" w:author="Sarah Johnson [NESO]" w:date="2025-08-21T09:29:00Z">
        <w:r w:rsidR="007B13B3" w:rsidRPr="7F806889" w:rsidDel="6FFCB3A3">
          <w:rPr>
            <w:b w:val="0"/>
            <w:color w:val="3E0630" w:themeColor="background1"/>
          </w:rPr>
          <w:delText>l</w:delText>
        </w:r>
      </w:del>
      <w:r w:rsidR="6FFCB3A3" w:rsidRPr="4F5B2D55">
        <w:rPr>
          <w:b w:val="0"/>
          <w:color w:val="3E0630" w:themeColor="background1"/>
        </w:rPr>
        <w:t xml:space="preserve">oad </w:t>
      </w:r>
      <w:del w:id="109" w:author="Sarah Johnson [NESO]" w:date="2025-08-21T09:29:00Z">
        <w:r w:rsidR="007B13B3" w:rsidRPr="7F806889" w:rsidDel="1FA4C0A3">
          <w:rPr>
            <w:b w:val="0"/>
            <w:color w:val="3E0630" w:themeColor="background1"/>
          </w:rPr>
          <w:delText>b</w:delText>
        </w:r>
      </w:del>
      <w:ins w:id="110" w:author="Sarah Johnson [NESO]" w:date="2025-08-21T09:29:00Z">
        <w:r w:rsidR="41BB399D" w:rsidRPr="4F5B2D55">
          <w:rPr>
            <w:b w:val="0"/>
            <w:color w:val="3E0630" w:themeColor="background1"/>
          </w:rPr>
          <w:t>B</w:t>
        </w:r>
      </w:ins>
      <w:r w:rsidRPr="4F5B2D55">
        <w:rPr>
          <w:b w:val="0"/>
          <w:color w:val="3E0630" w:themeColor="background1"/>
        </w:rPr>
        <w:t>locks</w:t>
      </w:r>
      <w:r w:rsidR="00387D17" w:rsidRPr="4F5B2D55">
        <w:rPr>
          <w:rStyle w:val="FootnoteReference"/>
          <w:b w:val="0"/>
          <w:color w:val="3E0630" w:themeColor="background1"/>
        </w:rPr>
        <w:footnoteReference w:id="3"/>
      </w:r>
      <w:r w:rsidRPr="4F5B2D55">
        <w:rPr>
          <w:b w:val="0"/>
          <w:color w:val="3E0630" w:themeColor="background1"/>
        </w:rPr>
        <w:t xml:space="preserve"> (to be used </w:t>
      </w:r>
      <w:r w:rsidR="109A70F0" w:rsidRPr="4F5B2D55">
        <w:rPr>
          <w:b w:val="0"/>
          <w:color w:val="3E0630" w:themeColor="background1"/>
        </w:rPr>
        <w:t>when there is a need to reduce demand on the t</w:t>
      </w:r>
      <w:r w:rsidR="6D5F14D3" w:rsidRPr="4F5B2D55">
        <w:rPr>
          <w:b w:val="0"/>
          <w:color w:val="3E0630" w:themeColor="background1"/>
        </w:rPr>
        <w:t>ransmission</w:t>
      </w:r>
      <w:r w:rsidR="109A70F0" w:rsidRPr="4F5B2D55">
        <w:rPr>
          <w:b w:val="0"/>
          <w:color w:val="3E0630" w:themeColor="background1"/>
        </w:rPr>
        <w:t xml:space="preserve"> system and there is insufficient time to implement the DCRP</w:t>
      </w:r>
      <w:r w:rsidRPr="4F5B2D55">
        <w:rPr>
          <w:b w:val="0"/>
          <w:color w:val="3E0630" w:themeColor="background1"/>
        </w:rPr>
        <w:t xml:space="preserve">). </w:t>
      </w:r>
      <w:r w:rsidR="109A70F0" w:rsidRPr="4F5B2D55">
        <w:rPr>
          <w:b w:val="0"/>
          <w:color w:val="3E0630" w:themeColor="background1"/>
        </w:rPr>
        <w:t xml:space="preserve"> </w:t>
      </w:r>
      <w:r w:rsidR="679874E7" w:rsidRPr="4F5B2D55">
        <w:rPr>
          <w:b w:val="0"/>
          <w:color w:val="3E0630" w:themeColor="background1"/>
        </w:rPr>
        <w:t xml:space="preserve">Load </w:t>
      </w:r>
      <w:ins w:id="111" w:author="Sarah Johnson [NESO]" w:date="2025-08-21T09:29:00Z">
        <w:r w:rsidR="2F5F65A9" w:rsidRPr="4F5B2D55">
          <w:rPr>
            <w:b w:val="0"/>
            <w:color w:val="3E0630" w:themeColor="background1"/>
          </w:rPr>
          <w:t>B</w:t>
        </w:r>
      </w:ins>
      <w:del w:id="112" w:author="Sarah Johnson [NESO]" w:date="2025-08-21T09:29:00Z">
        <w:r w:rsidR="007B13B3" w:rsidRPr="7F806889" w:rsidDel="6D5F14D3">
          <w:rPr>
            <w:b w:val="0"/>
            <w:color w:val="3E0630" w:themeColor="background1"/>
          </w:rPr>
          <w:delText>b</w:delText>
        </w:r>
      </w:del>
      <w:r w:rsidR="679874E7" w:rsidRPr="4F5B2D55">
        <w:rPr>
          <w:b w:val="0"/>
          <w:color w:val="3E0630" w:themeColor="background1"/>
        </w:rPr>
        <w:t>locks</w:t>
      </w:r>
      <w:r w:rsidRPr="4F5B2D55">
        <w:rPr>
          <w:b w:val="0"/>
          <w:color w:val="3E0630" w:themeColor="background1"/>
        </w:rPr>
        <w:t xml:space="preserve"> will be disconnected in alphabetic sequence (up to l</w:t>
      </w:r>
      <w:r w:rsidR="6D5F14D3" w:rsidRPr="4F5B2D55">
        <w:rPr>
          <w:b w:val="0"/>
          <w:color w:val="3E0630" w:themeColor="background1"/>
        </w:rPr>
        <w:t>oad block</w:t>
      </w:r>
      <w:r w:rsidRPr="4F5B2D55">
        <w:rPr>
          <w:b w:val="0"/>
          <w:color w:val="3E0630" w:themeColor="background1"/>
        </w:rPr>
        <w:t xml:space="preserve"> Q).</w:t>
      </w:r>
    </w:p>
    <w:p w14:paraId="5BF3FD92" w14:textId="50CB05D4" w:rsidR="00CF401D" w:rsidRPr="00CF401D" w:rsidRDefault="00CF401D" w:rsidP="00C9327E">
      <w:pPr>
        <w:pStyle w:val="BoxHeading"/>
        <w:rPr>
          <w:b w:val="0"/>
          <w:bCs/>
          <w:color w:val="3E0630" w:themeColor="background1"/>
        </w:rPr>
      </w:pPr>
    </w:p>
    <w:p w14:paraId="2FD93D6D" w14:textId="2B3DE428" w:rsidR="000C2CBF" w:rsidRDefault="000C2CBF" w:rsidP="000C2CBF">
      <w:pPr>
        <w:pStyle w:val="BoxHeading"/>
        <w:rPr>
          <w:color w:val="3E0630" w:themeColor="background1"/>
          <w:sz w:val="24"/>
          <w:szCs w:val="28"/>
        </w:rPr>
      </w:pPr>
      <w:r>
        <w:rPr>
          <w:color w:val="3E0630" w:themeColor="background1"/>
          <w:sz w:val="24"/>
          <w:szCs w:val="28"/>
        </w:rPr>
        <w:t>Stand Down Procedure</w:t>
      </w:r>
    </w:p>
    <w:p w14:paraId="0B8E1F04" w14:textId="049749DB" w:rsidR="00CF401D" w:rsidRDefault="006477AE" w:rsidP="00624649">
      <w:pPr>
        <w:pStyle w:val="BodyText"/>
        <w:rPr>
          <w:color w:val="3E0630" w:themeColor="background1"/>
          <w:lang w:val="en-GB"/>
        </w:rPr>
      </w:pPr>
      <w:r w:rsidRPr="006477AE">
        <w:rPr>
          <w:color w:val="3E0630" w:themeColor="background1"/>
          <w:lang w:val="en-GB"/>
        </w:rPr>
        <w:t xml:space="preserve">When NESO forecasts show that there are no further electricity supply shortages and the DCRP based demand disconnection is no longer required, NESO will inform DESNZ, Ofgem, and industry. </w:t>
      </w:r>
      <w:r w:rsidR="00AA497C">
        <w:rPr>
          <w:color w:val="3E0630" w:themeColor="background1"/>
          <w:lang w:val="en-GB"/>
        </w:rPr>
        <w:t xml:space="preserve"> </w:t>
      </w:r>
      <w:r w:rsidRPr="006477AE">
        <w:rPr>
          <w:color w:val="3E0630" w:themeColor="background1"/>
          <w:lang w:val="en-GB"/>
        </w:rPr>
        <w:t xml:space="preserve">NESO’s decision to stop </w:t>
      </w:r>
      <w:r w:rsidR="00AA497C">
        <w:rPr>
          <w:color w:val="3E0630" w:themeColor="background1"/>
          <w:lang w:val="en-GB"/>
        </w:rPr>
        <w:t xml:space="preserve">implementing </w:t>
      </w:r>
      <w:r w:rsidRPr="006477AE">
        <w:rPr>
          <w:color w:val="3E0630" w:themeColor="background1"/>
          <w:lang w:val="en-GB"/>
        </w:rPr>
        <w:t>DCRP will then be communicated to DNOs with a formal instruction for DNOs to revert to normal network configuration and operation (without demand disconnection)</w:t>
      </w:r>
      <w:r w:rsidR="00F94CB9">
        <w:rPr>
          <w:color w:val="3E0630" w:themeColor="background1"/>
          <w:lang w:val="en-GB"/>
        </w:rPr>
        <w:t xml:space="preserve"> by issuing a National Electricity Transmission System Notice for DCRP Stand Down</w:t>
      </w:r>
      <w:r w:rsidRPr="006477AE">
        <w:rPr>
          <w:color w:val="3E0630" w:themeColor="background1"/>
          <w:lang w:val="en-GB"/>
        </w:rPr>
        <w:t>.</w:t>
      </w:r>
    </w:p>
    <w:p w14:paraId="1028871D" w14:textId="77777777" w:rsidR="00695577" w:rsidRDefault="00695577" w:rsidP="006A6023">
      <w:pPr>
        <w:pStyle w:val="BodyText"/>
        <w:spacing w:after="0"/>
        <w:rPr>
          <w:color w:val="3E0630" w:themeColor="background1"/>
          <w:lang w:val="en-GB"/>
        </w:rPr>
      </w:pPr>
    </w:p>
    <w:p w14:paraId="4D69956A" w14:textId="73108EAD" w:rsidR="00695577" w:rsidRDefault="009F23B9" w:rsidP="009F23B9">
      <w:pPr>
        <w:pStyle w:val="BoxHeading"/>
        <w:rPr>
          <w:color w:val="3E0630" w:themeColor="background1"/>
          <w:sz w:val="24"/>
          <w:szCs w:val="28"/>
        </w:rPr>
      </w:pPr>
      <w:r w:rsidRPr="009F23B9">
        <w:rPr>
          <w:color w:val="3E0630" w:themeColor="background1"/>
          <w:sz w:val="24"/>
          <w:szCs w:val="28"/>
        </w:rPr>
        <w:t>Communications Plan</w:t>
      </w:r>
    </w:p>
    <w:p w14:paraId="4A385984" w14:textId="71ECF81E" w:rsidR="006B06D9" w:rsidRDefault="006B06D9" w:rsidP="009F23B9">
      <w:pPr>
        <w:pStyle w:val="BoxHeading"/>
        <w:rPr>
          <w:b w:val="0"/>
          <w:bCs/>
          <w:color w:val="3E0630" w:themeColor="background1"/>
        </w:rPr>
      </w:pPr>
      <w:r>
        <w:rPr>
          <w:b w:val="0"/>
          <w:bCs/>
          <w:color w:val="3E0630" w:themeColor="background1"/>
        </w:rPr>
        <w:t xml:space="preserve">The Communications Plan for </w:t>
      </w:r>
      <w:r w:rsidR="00AA497C">
        <w:rPr>
          <w:b w:val="0"/>
          <w:bCs/>
          <w:color w:val="3E0630" w:themeColor="background1"/>
        </w:rPr>
        <w:t xml:space="preserve">the </w:t>
      </w:r>
      <w:r>
        <w:rPr>
          <w:b w:val="0"/>
          <w:bCs/>
          <w:color w:val="3E0630" w:themeColor="background1"/>
        </w:rPr>
        <w:t>DCRP will u</w:t>
      </w:r>
      <w:r w:rsidR="008264D8">
        <w:rPr>
          <w:b w:val="0"/>
          <w:bCs/>
          <w:color w:val="3E0630" w:themeColor="background1"/>
        </w:rPr>
        <w:t xml:space="preserve">se existing communications </w:t>
      </w:r>
      <w:r w:rsidR="0063776C">
        <w:rPr>
          <w:b w:val="0"/>
          <w:bCs/>
          <w:color w:val="3E0630" w:themeColor="background1"/>
        </w:rPr>
        <w:t>procedures</w:t>
      </w:r>
      <w:r w:rsidR="00B877F5">
        <w:rPr>
          <w:b w:val="0"/>
          <w:bCs/>
          <w:color w:val="3E0630" w:themeColor="background1"/>
        </w:rPr>
        <w:t xml:space="preserve">. </w:t>
      </w:r>
      <w:r w:rsidR="00AA497C">
        <w:rPr>
          <w:b w:val="0"/>
          <w:bCs/>
          <w:color w:val="3E0630" w:themeColor="background1"/>
        </w:rPr>
        <w:t xml:space="preserve"> </w:t>
      </w:r>
    </w:p>
    <w:p w14:paraId="0EBAC04D" w14:textId="77777777" w:rsidR="00B877F5" w:rsidRDefault="00B877F5" w:rsidP="009F23B9">
      <w:pPr>
        <w:pStyle w:val="BoxHeading"/>
        <w:rPr>
          <w:b w:val="0"/>
          <w:bCs/>
          <w:color w:val="3E0630" w:themeColor="background1"/>
        </w:rPr>
      </w:pPr>
    </w:p>
    <w:p w14:paraId="671F2C37" w14:textId="6574687E" w:rsidR="009F23B9" w:rsidRDefault="0BA77223" w:rsidP="4F5B2D55">
      <w:pPr>
        <w:pStyle w:val="BoxHeading"/>
        <w:rPr>
          <w:b w:val="0"/>
          <w:color w:val="3E0630" w:themeColor="background1"/>
        </w:rPr>
      </w:pPr>
      <w:r w:rsidRPr="4F5B2D55">
        <w:rPr>
          <w:b w:val="0"/>
          <w:color w:val="3E0630" w:themeColor="background1"/>
        </w:rPr>
        <w:t>NESO will lead on all communications relat</w:t>
      </w:r>
      <w:r w:rsidR="1AC23AED" w:rsidRPr="4F5B2D55">
        <w:rPr>
          <w:b w:val="0"/>
          <w:color w:val="3E0630" w:themeColor="background1"/>
        </w:rPr>
        <w:t>ing</w:t>
      </w:r>
      <w:r w:rsidRPr="4F5B2D55">
        <w:rPr>
          <w:b w:val="0"/>
          <w:color w:val="3E0630" w:themeColor="background1"/>
        </w:rPr>
        <w:t xml:space="preserve"> to a DCRP event. </w:t>
      </w:r>
      <w:r w:rsidR="1AC23AED" w:rsidRPr="4F5B2D55">
        <w:rPr>
          <w:b w:val="0"/>
          <w:color w:val="3E0630" w:themeColor="background1"/>
        </w:rPr>
        <w:t xml:space="preserve"> </w:t>
      </w:r>
      <w:r w:rsidRPr="4F5B2D55">
        <w:rPr>
          <w:b w:val="0"/>
          <w:color w:val="3E0630" w:themeColor="background1"/>
        </w:rPr>
        <w:t xml:space="preserve">This will include hosting a </w:t>
      </w:r>
      <w:r w:rsidR="1AC23AED" w:rsidRPr="4F5B2D55">
        <w:rPr>
          <w:b w:val="0"/>
          <w:color w:val="3E0630" w:themeColor="background1"/>
        </w:rPr>
        <w:t>n</w:t>
      </w:r>
      <w:r w:rsidRPr="4F5B2D55">
        <w:rPr>
          <w:b w:val="0"/>
          <w:color w:val="3E0630" w:themeColor="background1"/>
        </w:rPr>
        <w:t xml:space="preserve">ational </w:t>
      </w:r>
      <w:r w:rsidR="1AC23AED" w:rsidRPr="4F5B2D55">
        <w:rPr>
          <w:b w:val="0"/>
          <w:color w:val="3E0630" w:themeColor="background1"/>
        </w:rPr>
        <w:t>p</w:t>
      </w:r>
      <w:r w:rsidRPr="4F5B2D55">
        <w:rPr>
          <w:b w:val="0"/>
          <w:color w:val="3E0630" w:themeColor="background1"/>
        </w:rPr>
        <w:t xml:space="preserve">ress </w:t>
      </w:r>
      <w:r w:rsidR="1AC23AED" w:rsidRPr="4F5B2D55">
        <w:rPr>
          <w:b w:val="0"/>
          <w:color w:val="3E0630" w:themeColor="background1"/>
        </w:rPr>
        <w:t>c</w:t>
      </w:r>
      <w:r w:rsidRPr="4F5B2D55">
        <w:rPr>
          <w:b w:val="0"/>
          <w:color w:val="3E0630" w:themeColor="background1"/>
        </w:rPr>
        <w:t xml:space="preserve">onference and </w:t>
      </w:r>
      <w:r w:rsidR="3297312C" w:rsidRPr="4F5B2D55">
        <w:rPr>
          <w:b w:val="0"/>
          <w:color w:val="3E0630" w:themeColor="background1"/>
        </w:rPr>
        <w:t>publishing information on its social media channels (</w:t>
      </w:r>
      <w:r w:rsidR="1AC23AED" w:rsidRPr="4F5B2D55">
        <w:rPr>
          <w:b w:val="0"/>
          <w:color w:val="3E0630" w:themeColor="background1"/>
        </w:rPr>
        <w:t xml:space="preserve">including </w:t>
      </w:r>
      <w:r w:rsidR="3297312C" w:rsidRPr="4F5B2D55">
        <w:rPr>
          <w:b w:val="0"/>
          <w:color w:val="3E0630" w:themeColor="background1"/>
        </w:rPr>
        <w:t xml:space="preserve">LinkedIn and X). </w:t>
      </w:r>
      <w:r w:rsidR="1AC23AED" w:rsidRPr="4F5B2D55">
        <w:rPr>
          <w:b w:val="0"/>
          <w:color w:val="3E0630" w:themeColor="background1"/>
        </w:rPr>
        <w:t xml:space="preserve"> </w:t>
      </w:r>
      <w:r w:rsidR="294229E0" w:rsidRPr="4F5B2D55">
        <w:rPr>
          <w:b w:val="0"/>
          <w:color w:val="3E0630" w:themeColor="background1"/>
        </w:rPr>
        <w:t>All communications will be co</w:t>
      </w:r>
      <w:ins w:id="113" w:author="Sarah Johnson [NESO]" w:date="2025-07-29T13:22:00Z">
        <w:r w:rsidR="0E961CD4" w:rsidRPr="4F5B2D55">
          <w:rPr>
            <w:b w:val="0"/>
            <w:color w:val="3E0630" w:themeColor="background1"/>
          </w:rPr>
          <w:t>-</w:t>
        </w:r>
      </w:ins>
      <w:r w:rsidR="294229E0" w:rsidRPr="4F5B2D55">
        <w:rPr>
          <w:b w:val="0"/>
          <w:color w:val="3E0630" w:themeColor="background1"/>
        </w:rPr>
        <w:t>ordinated with the Energy Networks Association (ENA)</w:t>
      </w:r>
      <w:r w:rsidR="08143B26" w:rsidRPr="4F5B2D55">
        <w:rPr>
          <w:b w:val="0"/>
          <w:color w:val="3E0630" w:themeColor="background1"/>
        </w:rPr>
        <w:t xml:space="preserve"> and will util</w:t>
      </w:r>
      <w:r w:rsidR="5DA3A52F" w:rsidRPr="4F5B2D55">
        <w:rPr>
          <w:b w:val="0"/>
          <w:color w:val="3E0630" w:themeColor="background1"/>
        </w:rPr>
        <w:t xml:space="preserve">ise the </w:t>
      </w:r>
      <w:hyperlink r:id="rId17">
        <w:r w:rsidR="6592022D" w:rsidRPr="4F5B2D55">
          <w:rPr>
            <w:rStyle w:val="Hyperlink"/>
            <w:b w:val="0"/>
            <w:color w:val="EB34BD" w:themeColor="background1" w:themeTint="80"/>
          </w:rPr>
          <w:t>www.powercut105.com</w:t>
        </w:r>
      </w:hyperlink>
      <w:r w:rsidR="294229E0" w:rsidRPr="4F5B2D55">
        <w:rPr>
          <w:b w:val="0"/>
          <w:color w:val="EB34BD" w:themeColor="background1" w:themeTint="80"/>
        </w:rPr>
        <w:t xml:space="preserve"> </w:t>
      </w:r>
      <w:r w:rsidR="6592022D" w:rsidRPr="4F5B2D55">
        <w:rPr>
          <w:b w:val="0"/>
          <w:color w:val="3E0630" w:themeColor="background1"/>
        </w:rPr>
        <w:t xml:space="preserve">website. </w:t>
      </w:r>
    </w:p>
    <w:p w14:paraId="52DF65EE" w14:textId="11997559" w:rsidR="006B06D9" w:rsidRPr="006A6023" w:rsidRDefault="006B06D9" w:rsidP="009F23B9">
      <w:pPr>
        <w:pStyle w:val="BoxHeading"/>
        <w:rPr>
          <w:b w:val="0"/>
          <w:bCs/>
          <w:color w:val="3E0630" w:themeColor="background1"/>
        </w:rPr>
      </w:pPr>
    </w:p>
    <w:sectPr w:rsidR="006B06D9" w:rsidRPr="006A6023" w:rsidSect="004006E0">
      <w:headerReference w:type="default" r:id="rId18"/>
      <w:footerReference w:type="even" r:id="rId19"/>
      <w:footerReference w:type="default" r:id="rId20"/>
      <w:footerReference w:type="first" r:id="rId21"/>
      <w:pgSz w:w="11901" w:h="16817"/>
      <w:pgMar w:top="2012" w:right="680" w:bottom="1134" w:left="680" w:header="0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1" w:author="Rebecca Scott [NESO]" w:date="2025-08-27T16:19:00Z" w:initials="RS">
    <w:p w14:paraId="0E196A83" w14:textId="77777777" w:rsidR="00984385" w:rsidRDefault="00984385" w:rsidP="00984385">
      <w:pPr>
        <w:pStyle w:val="CommentText"/>
      </w:pPr>
      <w:r>
        <w:rPr>
          <w:rStyle w:val="CommentReference"/>
        </w:rPr>
        <w:annotationRef/>
      </w:r>
      <w:r>
        <w:t>Update version number in line with protocol updates.</w:t>
      </w:r>
    </w:p>
  </w:comment>
  <w:comment w:id="12" w:author="Rebecca Scott [NESO]" w:date="2025-08-27T19:01:00Z" w:initials="RS">
    <w:p w14:paraId="586F8136" w14:textId="77777777" w:rsidR="004A166A" w:rsidRDefault="004A166A" w:rsidP="004A166A">
      <w:pPr>
        <w:pStyle w:val="CommentText"/>
      </w:pPr>
      <w:r>
        <w:rPr>
          <w:rStyle w:val="CommentReference"/>
        </w:rPr>
        <w:annotationRef/>
      </w:r>
      <w:r>
        <w:t>To be updated once protocol has finished review cycle.</w:t>
      </w:r>
    </w:p>
  </w:comment>
  <w:comment w:id="27" w:author="Creighton, Alan (Northern Powergrid)" w:date="2025-09-23T15:21:00Z" w:initials="AC">
    <w:p w14:paraId="7D1EDB3A" w14:textId="77777777" w:rsidR="000C3698" w:rsidRDefault="000C3698" w:rsidP="000C3698">
      <w:pPr>
        <w:pStyle w:val="CommentText"/>
      </w:pPr>
      <w:r>
        <w:rPr>
          <w:rStyle w:val="CommentReference"/>
        </w:rPr>
        <w:annotationRef/>
      </w:r>
      <w:r>
        <w:t>Does this add anything?</w:t>
      </w:r>
    </w:p>
  </w:comment>
  <w:comment w:id="60" w:author="Creighton, Alan (Northern Powergrid)" w:date="2025-09-23T15:22:00Z" w:initials="AC">
    <w:p w14:paraId="0F08FD71" w14:textId="455557EF" w:rsidR="000C3698" w:rsidRDefault="000C3698" w:rsidP="000C3698">
      <w:pPr>
        <w:pStyle w:val="CommentText"/>
      </w:pPr>
      <w:r>
        <w:rPr>
          <w:rStyle w:val="CommentReference"/>
        </w:rPr>
        <w:annotationRef/>
      </w:r>
      <w:r>
        <w:t>...under the DCRP.</w:t>
      </w:r>
    </w:p>
  </w:comment>
  <w:comment w:id="64" w:author="Creighton, Alan (Northern Powergrid)" w:date="2025-09-23T15:23:00Z" w:initials="AC">
    <w:p w14:paraId="25772437" w14:textId="77777777" w:rsidR="000C3698" w:rsidRDefault="000C3698" w:rsidP="000C3698">
      <w:pPr>
        <w:pStyle w:val="CommentText"/>
      </w:pPr>
      <w:r>
        <w:rPr>
          <w:rStyle w:val="CommentReference"/>
        </w:rPr>
        <w:annotationRef/>
      </w:r>
      <w:r>
        <w:t>Better if the first row of the table wasn’t on a separate page.</w:t>
      </w:r>
    </w:p>
  </w:comment>
  <w:comment w:id="85" w:author="Creighton, Alan (Northern Powergrid)" w:date="2025-09-23T15:24:00Z" w:initials="AC">
    <w:p w14:paraId="7963C6D7" w14:textId="77777777" w:rsidR="000C3698" w:rsidRDefault="000C3698" w:rsidP="000C3698">
      <w:pPr>
        <w:pStyle w:val="CommentText"/>
      </w:pPr>
      <w:r>
        <w:rPr>
          <w:rStyle w:val="CommentReference"/>
        </w:rPr>
        <w:annotationRef/>
      </w:r>
      <w:r>
        <w:t>Delete one of the ‘to’s</w:t>
      </w:r>
    </w:p>
    <w:p w14:paraId="03D01740" w14:textId="77777777" w:rsidR="000C3698" w:rsidRDefault="000C3698" w:rsidP="000C3698">
      <w:pPr>
        <w:pStyle w:val="CommentText"/>
      </w:pPr>
    </w:p>
    <w:p w14:paraId="6118B084" w14:textId="77777777" w:rsidR="000C3698" w:rsidRDefault="000C3698" w:rsidP="000C3698">
      <w:pPr>
        <w:pStyle w:val="CommentText"/>
      </w:pPr>
      <w:r>
        <w:t xml:space="preserve">Or </w:t>
      </w:r>
    </w:p>
    <w:p w14:paraId="0B388F9F" w14:textId="77777777" w:rsidR="000C3698" w:rsidRDefault="000C3698" w:rsidP="000C3698">
      <w:pPr>
        <w:pStyle w:val="CommentText"/>
      </w:pPr>
    </w:p>
    <w:p w14:paraId="13EA8E2C" w14:textId="77777777" w:rsidR="000C3698" w:rsidRDefault="000C3698" w:rsidP="000C3698">
      <w:pPr>
        <w:pStyle w:val="CommentText"/>
      </w:pPr>
      <w:r>
        <w:rPr>
          <w:color w:val="3E062F"/>
        </w:rPr>
        <w:t>It will most likely, but not limited, to be used to manage…</w:t>
      </w:r>
    </w:p>
    <w:p w14:paraId="285CE56F" w14:textId="77777777" w:rsidR="000C3698" w:rsidRDefault="000C3698" w:rsidP="000C3698">
      <w:pPr>
        <w:pStyle w:val="CommentText"/>
      </w:pPr>
    </w:p>
    <w:p w14:paraId="1F96CA47" w14:textId="77777777" w:rsidR="000C3698" w:rsidRDefault="000C3698" w:rsidP="000C3698">
      <w:pPr>
        <w:pStyle w:val="CommentText"/>
      </w:pPr>
      <w:r>
        <w:rPr>
          <w:color w:val="3E062F"/>
        </w:rPr>
        <w:t>But this is still a bit clunky</w:t>
      </w:r>
    </w:p>
  </w:comment>
  <w:comment w:id="99" w:author="Creighton, Alan (Northern Powergrid)" w:date="2025-09-23T15:28:00Z" w:initials="AC">
    <w:p w14:paraId="05250A0C" w14:textId="77777777" w:rsidR="000C3698" w:rsidRDefault="000C3698" w:rsidP="000C3698">
      <w:pPr>
        <w:pStyle w:val="CommentText"/>
      </w:pPr>
      <w:r>
        <w:rPr>
          <w:rStyle w:val="CommentReference"/>
        </w:rPr>
        <w:annotationRef/>
      </w:r>
      <w:r>
        <w:t>..will be adapted to meet the requirements…..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0E196A83" w15:done="0"/>
  <w15:commentEx w15:paraId="586F8136" w15:paraIdParent="0E196A83" w15:done="0"/>
  <w15:commentEx w15:paraId="7D1EDB3A" w15:done="0"/>
  <w15:commentEx w15:paraId="0F08FD71" w15:done="1"/>
  <w15:commentEx w15:paraId="25772437" w15:done="1"/>
  <w15:commentEx w15:paraId="1F96CA47" w15:done="1"/>
  <w15:commentEx w15:paraId="05250A0C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0DDC07E" w16cex:dateUtc="2025-08-27T15:19:00Z"/>
  <w16cex:commentExtensible w16cex:durableId="3988E522" w16cex:dateUtc="2025-08-27T18:01:00Z"/>
  <w16cex:commentExtensible w16cex:durableId="4069BF5C" w16cex:dateUtc="2025-09-23T14:21:00Z"/>
  <w16cex:commentExtensible w16cex:durableId="37E6D442" w16cex:dateUtc="2025-09-23T14:22:00Z"/>
  <w16cex:commentExtensible w16cex:durableId="3349C49D" w16cex:dateUtc="2025-09-23T14:23:00Z"/>
  <w16cex:commentExtensible w16cex:durableId="72582495" w16cex:dateUtc="2025-09-23T14:24:00Z"/>
  <w16cex:commentExtensible w16cex:durableId="27259CE4" w16cex:dateUtc="2025-09-23T14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0E196A83" w16cid:durableId="50DDC07E"/>
  <w16cid:commentId w16cid:paraId="586F8136" w16cid:durableId="3988E522"/>
  <w16cid:commentId w16cid:paraId="7D1EDB3A" w16cid:durableId="4069BF5C"/>
  <w16cid:commentId w16cid:paraId="0F08FD71" w16cid:durableId="37E6D442"/>
  <w16cid:commentId w16cid:paraId="25772437" w16cid:durableId="3349C49D"/>
  <w16cid:commentId w16cid:paraId="1F96CA47" w16cid:durableId="72582495"/>
  <w16cid:commentId w16cid:paraId="05250A0C" w16cid:durableId="27259C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005E1" w14:textId="77777777" w:rsidR="008E1C96" w:rsidRDefault="008E1C96" w:rsidP="00511F33">
      <w:r>
        <w:separator/>
      </w:r>
    </w:p>
  </w:endnote>
  <w:endnote w:type="continuationSeparator" w:id="0">
    <w:p w14:paraId="3E150133" w14:textId="77777777" w:rsidR="008E1C96" w:rsidRDefault="008E1C96" w:rsidP="00511F33">
      <w:r>
        <w:continuationSeparator/>
      </w:r>
    </w:p>
  </w:endnote>
  <w:endnote w:type="continuationNotice" w:id="1">
    <w:p w14:paraId="7B561880" w14:textId="77777777" w:rsidR="008E1C96" w:rsidRDefault="008E1C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B85DD" w14:textId="0939CBBA" w:rsidR="00FD5A1A" w:rsidRDefault="00FD5A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4110A" w14:textId="53E23925" w:rsidR="00511F33" w:rsidRDefault="00741F23">
    <w:pPr>
      <w:pStyle w:val="Footer"/>
    </w:pPr>
    <w:r>
      <w:rPr>
        <w:noProof/>
      </w:rPr>
      <w:drawing>
        <wp:anchor distT="0" distB="0" distL="114300" distR="114300" simplePos="0" relativeHeight="251658240" behindDoc="0" locked="1" layoutInCell="1" allowOverlap="1" wp14:anchorId="5AF0682E" wp14:editId="6CEACDC3">
          <wp:simplePos x="0" y="0"/>
          <wp:positionH relativeFrom="page">
            <wp:posOffset>-53975</wp:posOffset>
          </wp:positionH>
          <wp:positionV relativeFrom="page">
            <wp:posOffset>10429240</wp:posOffset>
          </wp:positionV>
          <wp:extent cx="7643495" cy="243840"/>
          <wp:effectExtent l="0" t="0" r="1905" b="0"/>
          <wp:wrapNone/>
          <wp:docPr id="85294333" name="Picture 852943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5294333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048" b="16048"/>
                  <a:stretch>
                    <a:fillRect/>
                  </a:stretch>
                </pic:blipFill>
                <pic:spPr>
                  <a:xfrm>
                    <a:off x="0" y="0"/>
                    <a:ext cx="7643495" cy="243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F1165" w14:textId="16A7B9C3" w:rsidR="00FD5A1A" w:rsidRDefault="00FD5A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6293D8" w14:textId="77777777" w:rsidR="008E1C96" w:rsidRDefault="008E1C96" w:rsidP="00511F33">
      <w:r>
        <w:separator/>
      </w:r>
    </w:p>
  </w:footnote>
  <w:footnote w:type="continuationSeparator" w:id="0">
    <w:p w14:paraId="43CA8874" w14:textId="77777777" w:rsidR="008E1C96" w:rsidRDefault="008E1C96" w:rsidP="00511F33">
      <w:r>
        <w:continuationSeparator/>
      </w:r>
    </w:p>
  </w:footnote>
  <w:footnote w:type="continuationNotice" w:id="1">
    <w:p w14:paraId="2A45A6E4" w14:textId="77777777" w:rsidR="008E1C96" w:rsidRDefault="008E1C96"/>
  </w:footnote>
  <w:footnote w:id="2">
    <w:p w14:paraId="0F432DB3" w14:textId="0E11AC1F" w:rsidR="00CF6633" w:rsidRPr="00CF6633" w:rsidRDefault="00CF6633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 w:rsidR="001A5BEA">
        <w:rPr>
          <w:lang w:val="en-GB"/>
        </w:rPr>
        <w:t>Protected Sites are</w:t>
      </w:r>
      <w:r w:rsidR="008323A8">
        <w:rPr>
          <w:lang w:val="en-GB"/>
        </w:rPr>
        <w:t xml:space="preserve"> defined</w:t>
      </w:r>
      <w:r w:rsidR="001A5BEA">
        <w:rPr>
          <w:lang w:val="en-GB"/>
        </w:rPr>
        <w:t xml:space="preserve"> in the </w:t>
      </w:r>
      <w:hyperlink r:id="rId1" w:history="1">
        <w:r w:rsidR="001A5BEA" w:rsidRPr="001A5BEA">
          <w:rPr>
            <w:rStyle w:val="Hyperlink"/>
            <w:color w:val="EB34BD" w:themeColor="background1" w:themeTint="80"/>
            <w:lang w:val="en-GB"/>
          </w:rPr>
          <w:t>Electricity Supply Emergency Code</w:t>
        </w:r>
      </w:hyperlink>
      <w:r w:rsidR="001A5BEA" w:rsidRPr="001A5BEA">
        <w:rPr>
          <w:color w:val="EB34BD" w:themeColor="background1" w:themeTint="80"/>
          <w:lang w:val="en-GB"/>
        </w:rPr>
        <w:t>.</w:t>
      </w:r>
    </w:p>
  </w:footnote>
  <w:footnote w:id="3">
    <w:p w14:paraId="31B610D2" w14:textId="1875A797" w:rsidR="00387D17" w:rsidRPr="00387D17" w:rsidRDefault="00387D17" w:rsidP="00312BA6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GB"/>
        </w:rPr>
        <w:t xml:space="preserve">Fast </w:t>
      </w:r>
      <w:r w:rsidR="000F530E">
        <w:rPr>
          <w:lang w:val="en-GB"/>
        </w:rPr>
        <w:t xml:space="preserve">load </w:t>
      </w:r>
      <w:r>
        <w:rPr>
          <w:lang w:val="en-GB"/>
        </w:rPr>
        <w:t xml:space="preserve">blocks </w:t>
      </w:r>
      <w:r w:rsidR="00312BA6" w:rsidRPr="00312BA6">
        <w:rPr>
          <w:lang w:val="en-GB"/>
        </w:rPr>
        <w:t>can be disconnected by the DNO at very short notice in accordance with OC6.5.</w:t>
      </w:r>
      <w:r w:rsidR="000F530E">
        <w:rPr>
          <w:lang w:val="en-GB"/>
        </w:rPr>
        <w:t>4</w:t>
      </w:r>
      <w:r w:rsidR="00312BA6" w:rsidRPr="00312BA6">
        <w:rPr>
          <w:lang w:val="en-GB"/>
        </w:rPr>
        <w:t xml:space="preserve"> and this allows NESO to call upon </w:t>
      </w:r>
      <w:r w:rsidR="00AA497C">
        <w:rPr>
          <w:lang w:val="en-GB"/>
        </w:rPr>
        <w:t>this</w:t>
      </w:r>
      <w:r w:rsidR="00312BA6" w:rsidRPr="00312BA6">
        <w:rPr>
          <w:lang w:val="en-GB"/>
        </w:rPr>
        <w:t xml:space="preserve"> service whilst </w:t>
      </w:r>
      <w:r w:rsidR="00AA497C">
        <w:rPr>
          <w:lang w:val="en-GB"/>
        </w:rPr>
        <w:t>the DCRP</w:t>
      </w:r>
      <w:r w:rsidR="00312BA6" w:rsidRPr="00312BA6">
        <w:rPr>
          <w:lang w:val="en-GB"/>
        </w:rPr>
        <w:t xml:space="preserve"> is being </w:t>
      </w:r>
      <w:r w:rsidR="00AA497C">
        <w:rPr>
          <w:lang w:val="en-GB"/>
        </w:rPr>
        <w:t>implemented</w:t>
      </w:r>
      <w:r w:rsidR="00312BA6" w:rsidRPr="00312BA6">
        <w:rPr>
          <w:lang w:val="en-GB"/>
        </w:rPr>
        <w:t xml:space="preserve">. </w:t>
      </w:r>
      <w:r w:rsidR="00AA497C">
        <w:rPr>
          <w:lang w:val="en-GB"/>
        </w:rPr>
        <w:t xml:space="preserve"> </w:t>
      </w:r>
      <w:r w:rsidR="00312BA6" w:rsidRPr="00312BA6">
        <w:rPr>
          <w:lang w:val="en-GB"/>
        </w:rPr>
        <w:t>This retains the ability to use fast</w:t>
      </w:r>
      <w:r w:rsidR="000F530E">
        <w:rPr>
          <w:lang w:val="en-GB"/>
        </w:rPr>
        <w:t xml:space="preserve"> load</w:t>
      </w:r>
      <w:r w:rsidR="00312BA6" w:rsidRPr="00312BA6">
        <w:rPr>
          <w:lang w:val="en-GB"/>
        </w:rPr>
        <w:t xml:space="preserve"> blocks during an emergency if one was to concurrently occur during a DCRP event.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546D8" w14:textId="6085E6E6" w:rsidR="00511F33" w:rsidRPr="005B1B78" w:rsidRDefault="00B712F6" w:rsidP="004006E0">
    <w:pPr>
      <w:pStyle w:val="Header"/>
      <w:rPr>
        <w:b/>
        <w:bCs/>
        <w:color w:val="FFFFFF" w:themeColor="background2"/>
      </w:rPr>
    </w:pPr>
    <w:r w:rsidRPr="008D0011">
      <w:rPr>
        <w:b/>
        <w:bCs/>
        <w:noProof/>
        <w:color w:val="FFFFFF" w:themeColor="background2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BF7FE91" wp14:editId="2E2322BA">
              <wp:simplePos x="0" y="0"/>
              <wp:positionH relativeFrom="page">
                <wp:posOffset>3810</wp:posOffset>
              </wp:positionH>
              <wp:positionV relativeFrom="paragraph">
                <wp:posOffset>883920</wp:posOffset>
              </wp:positionV>
              <wp:extent cx="7553325" cy="247650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3325" cy="2476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799B8F" w14:textId="31EC19F9" w:rsidR="00B712F6" w:rsidRPr="008D0011" w:rsidRDefault="00B712F6" w:rsidP="00B712F6">
                          <w:pPr>
                            <w:jc w:val="center"/>
                            <w:rPr>
                              <w:b/>
                              <w:bCs/>
                              <w:color w:val="FFFFFF" w:themeColor="background2"/>
                            </w:rPr>
                          </w:pPr>
                          <w:r w:rsidRPr="008D0011">
                            <w:rPr>
                              <w:b/>
                              <w:bCs/>
                              <w:color w:val="FFFFFF" w:themeColor="background2"/>
                            </w:rPr>
                            <w:t xml:space="preserve">Data classification: </w:t>
                          </w:r>
                          <w:r w:rsidR="006054B5">
                            <w:rPr>
                              <w:b/>
                              <w:bCs/>
                              <w:color w:val="FFFFFF" w:themeColor="background2"/>
                            </w:rPr>
                            <w:t>Public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7FE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.3pt;margin-top:69.6pt;width:594.75pt;height:19.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" filled="f" stroked="f">
              <v:textbox>
                <w:txbxContent>
                  <w:p w14:paraId="41799B8F" w14:textId="31EC19F9" w:rsidR="00B712F6" w:rsidRPr="008D0011" w:rsidRDefault="00B712F6" w:rsidP="00B712F6">
                    <w:pPr>
                      <w:jc w:val="center"/>
                      <w:rPr>
                        <w:b/>
                        <w:bCs/>
                        <w:color w:val="FFFFFF" w:themeColor="background2"/>
                      </w:rPr>
                    </w:pPr>
                    <w:r w:rsidRPr="008D0011">
                      <w:rPr>
                        <w:b/>
                        <w:bCs/>
                        <w:color w:val="FFFFFF" w:themeColor="background2"/>
                      </w:rPr>
                      <w:t xml:space="preserve">Data classification: </w:t>
                    </w:r>
                    <w:r w:rsidR="006054B5">
                      <w:rPr>
                        <w:b/>
                        <w:bCs/>
                        <w:color w:val="FFFFFF" w:themeColor="background2"/>
                      </w:rPr>
                      <w:t>Public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  <w:r w:rsidR="00A03507" w:rsidRPr="005B1B78">
      <w:rPr>
        <w:b/>
        <w:bCs/>
        <w:noProof/>
        <w:color w:val="FFFFFF" w:themeColor="background2"/>
      </w:rPr>
      <w:drawing>
        <wp:anchor distT="0" distB="0" distL="114300" distR="114300" simplePos="0" relativeHeight="251658241" behindDoc="1" locked="1" layoutInCell="1" allowOverlap="1" wp14:anchorId="15D423A4" wp14:editId="6F756C25">
          <wp:simplePos x="0" y="0"/>
          <wp:positionH relativeFrom="page">
            <wp:posOffset>-53975</wp:posOffset>
          </wp:positionH>
          <wp:positionV relativeFrom="page">
            <wp:posOffset>-13335</wp:posOffset>
          </wp:positionV>
          <wp:extent cx="7700010" cy="1123950"/>
          <wp:effectExtent l="0" t="0" r="0" b="6350"/>
          <wp:wrapNone/>
          <wp:docPr id="759494811" name="Picture 7594948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949481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0010" cy="11239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1E5C"/>
    <w:multiLevelType w:val="hybridMultilevel"/>
    <w:tmpl w:val="A79A6F9C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C685B"/>
    <w:multiLevelType w:val="hybridMultilevel"/>
    <w:tmpl w:val="06C4E79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65385F"/>
    <w:multiLevelType w:val="hybridMultilevel"/>
    <w:tmpl w:val="555C14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DF6D8A"/>
    <w:multiLevelType w:val="hybridMultilevel"/>
    <w:tmpl w:val="1F7080A4"/>
    <w:lvl w:ilvl="0" w:tplc="1A0A5976">
      <w:start w:val="1"/>
      <w:numFmt w:val="bullet"/>
      <w:lvlText w:val=""/>
      <w:lvlJc w:val="left"/>
      <w:pPr>
        <w:tabs>
          <w:tab w:val="num" w:pos="227"/>
        </w:tabs>
        <w:ind w:left="0" w:firstLine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44B07"/>
    <w:multiLevelType w:val="hybridMultilevel"/>
    <w:tmpl w:val="12C2ED0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FA15FC"/>
    <w:multiLevelType w:val="hybridMultilevel"/>
    <w:tmpl w:val="A5B0DF8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B22FE"/>
    <w:multiLevelType w:val="hybridMultilevel"/>
    <w:tmpl w:val="4150F198"/>
    <w:lvl w:ilvl="0" w:tplc="E61C57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8B234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7483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DA0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82B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70E0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40C9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A867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0AA5C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9554C1E"/>
    <w:multiLevelType w:val="hybridMultilevel"/>
    <w:tmpl w:val="B04275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9F2E57"/>
    <w:multiLevelType w:val="hybridMultilevel"/>
    <w:tmpl w:val="F4D2AC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A54726"/>
    <w:multiLevelType w:val="hybridMultilevel"/>
    <w:tmpl w:val="07BCFF6A"/>
    <w:lvl w:ilvl="0" w:tplc="30407E14">
      <w:start w:val="1"/>
      <w:numFmt w:val="decimal"/>
      <w:lvlText w:val="%1."/>
      <w:lvlJc w:val="left"/>
      <w:pPr>
        <w:ind w:left="720" w:hanging="360"/>
      </w:pPr>
    </w:lvl>
    <w:lvl w:ilvl="1" w:tplc="2EF03642">
      <w:start w:val="1"/>
      <w:numFmt w:val="lowerLetter"/>
      <w:lvlText w:val="%2."/>
      <w:lvlJc w:val="left"/>
      <w:pPr>
        <w:ind w:left="1440" w:hanging="360"/>
      </w:pPr>
    </w:lvl>
    <w:lvl w:ilvl="2" w:tplc="E4485E34">
      <w:start w:val="1"/>
      <w:numFmt w:val="lowerRoman"/>
      <w:lvlText w:val="%3."/>
      <w:lvlJc w:val="right"/>
      <w:pPr>
        <w:ind w:left="2160" w:hanging="180"/>
      </w:pPr>
    </w:lvl>
    <w:lvl w:ilvl="3" w:tplc="5CF0BFAA">
      <w:start w:val="1"/>
      <w:numFmt w:val="decimal"/>
      <w:lvlText w:val="%4."/>
      <w:lvlJc w:val="left"/>
      <w:pPr>
        <w:ind w:left="2880" w:hanging="360"/>
      </w:pPr>
    </w:lvl>
    <w:lvl w:ilvl="4" w:tplc="72E63D20">
      <w:start w:val="1"/>
      <w:numFmt w:val="lowerLetter"/>
      <w:lvlText w:val="%5."/>
      <w:lvlJc w:val="left"/>
      <w:pPr>
        <w:ind w:left="3600" w:hanging="360"/>
      </w:pPr>
    </w:lvl>
    <w:lvl w:ilvl="5" w:tplc="464EA0AE">
      <w:start w:val="1"/>
      <w:numFmt w:val="lowerRoman"/>
      <w:lvlText w:val="%6."/>
      <w:lvlJc w:val="right"/>
      <w:pPr>
        <w:ind w:left="4320" w:hanging="180"/>
      </w:pPr>
    </w:lvl>
    <w:lvl w:ilvl="6" w:tplc="C052A306">
      <w:start w:val="1"/>
      <w:numFmt w:val="decimal"/>
      <w:lvlText w:val="%7."/>
      <w:lvlJc w:val="left"/>
      <w:pPr>
        <w:ind w:left="5040" w:hanging="360"/>
      </w:pPr>
    </w:lvl>
    <w:lvl w:ilvl="7" w:tplc="8ABEFE0C">
      <w:start w:val="1"/>
      <w:numFmt w:val="lowerLetter"/>
      <w:lvlText w:val="%8."/>
      <w:lvlJc w:val="left"/>
      <w:pPr>
        <w:ind w:left="5760" w:hanging="360"/>
      </w:pPr>
    </w:lvl>
    <w:lvl w:ilvl="8" w:tplc="A93CEC5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2B6FE2"/>
    <w:multiLevelType w:val="hybridMultilevel"/>
    <w:tmpl w:val="25F21628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F7B2B"/>
    <w:multiLevelType w:val="hybridMultilevel"/>
    <w:tmpl w:val="0A9A1DD4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686744"/>
    <w:multiLevelType w:val="hybridMultilevel"/>
    <w:tmpl w:val="51FA545A"/>
    <w:lvl w:ilvl="0" w:tplc="0942AD20">
      <w:start w:val="1"/>
      <w:numFmt w:val="bullet"/>
      <w:pStyle w:val="BoxBullets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CE2AFC"/>
    <w:multiLevelType w:val="hybridMultilevel"/>
    <w:tmpl w:val="E33AAB76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B048E2"/>
    <w:multiLevelType w:val="hybridMultilevel"/>
    <w:tmpl w:val="18086AC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869065D"/>
    <w:multiLevelType w:val="hybridMultilevel"/>
    <w:tmpl w:val="A1C2237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716B4D"/>
    <w:multiLevelType w:val="hybridMultilevel"/>
    <w:tmpl w:val="71228F0A"/>
    <w:lvl w:ilvl="0" w:tplc="E61C57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220D7E"/>
    <w:multiLevelType w:val="hybridMultilevel"/>
    <w:tmpl w:val="3404D2B6"/>
    <w:lvl w:ilvl="0" w:tplc="311ECA04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8" w15:restartNumberingAfterBreak="0">
    <w:nsid w:val="62D67DA1"/>
    <w:multiLevelType w:val="hybridMultilevel"/>
    <w:tmpl w:val="FC42104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36B560A"/>
    <w:multiLevelType w:val="multilevel"/>
    <w:tmpl w:val="377CDA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2"/>
      <w:numFmt w:val="decimal"/>
      <w:isLgl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4862678"/>
    <w:multiLevelType w:val="hybridMultilevel"/>
    <w:tmpl w:val="97EA6F6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1610D5"/>
    <w:multiLevelType w:val="multilevel"/>
    <w:tmpl w:val="7D7CA560"/>
    <w:styleLink w:val="NumberedBulletsList"/>
    <w:lvl w:ilvl="0">
      <w:start w:val="1"/>
      <w:numFmt w:val="decimal"/>
      <w:pStyle w:val="NumberedBullet1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pStyle w:val="NumberedBullet2"/>
      <w:lvlText w:val="%1.%2."/>
      <w:lvlJc w:val="left"/>
      <w:pPr>
        <w:ind w:left="737" w:hanging="453"/>
      </w:pPr>
      <w:rPr>
        <w:rFonts w:hint="default"/>
      </w:rPr>
    </w:lvl>
    <w:lvl w:ilvl="2">
      <w:start w:val="1"/>
      <w:numFmt w:val="decimal"/>
      <w:pStyle w:val="NumberedBullet3"/>
      <w:lvlText w:val="%1.%2.%3."/>
      <w:lvlJc w:val="left"/>
      <w:pPr>
        <w:ind w:left="1021" w:hanging="284"/>
      </w:pPr>
      <w:rPr>
        <w:rFonts w:hint="default"/>
      </w:rPr>
    </w:lvl>
    <w:lvl w:ilvl="3">
      <w:start w:val="1"/>
      <w:numFmt w:val="none"/>
      <w:lvlText w:val=""/>
      <w:lvlJc w:val="left"/>
      <w:pPr>
        <w:ind w:left="1646" w:hanging="284"/>
      </w:pPr>
      <w:rPr>
        <w:rFonts w:hint="default"/>
      </w:rPr>
    </w:lvl>
    <w:lvl w:ilvl="4">
      <w:start w:val="1"/>
      <w:numFmt w:val="none"/>
      <w:lvlText w:val=""/>
      <w:lvlJc w:val="left"/>
      <w:pPr>
        <w:ind w:left="2100" w:hanging="284"/>
      </w:pPr>
      <w:rPr>
        <w:rFonts w:hint="default"/>
      </w:rPr>
    </w:lvl>
    <w:lvl w:ilvl="5">
      <w:start w:val="1"/>
      <w:numFmt w:val="none"/>
      <w:lvlText w:val=""/>
      <w:lvlJc w:val="left"/>
      <w:pPr>
        <w:ind w:left="2554" w:hanging="284"/>
      </w:pPr>
      <w:rPr>
        <w:rFonts w:hint="default"/>
      </w:rPr>
    </w:lvl>
    <w:lvl w:ilvl="6">
      <w:start w:val="1"/>
      <w:numFmt w:val="none"/>
      <w:lvlText w:val=""/>
      <w:lvlJc w:val="left"/>
      <w:pPr>
        <w:ind w:left="3008" w:hanging="284"/>
      </w:pPr>
      <w:rPr>
        <w:rFonts w:hint="default"/>
      </w:rPr>
    </w:lvl>
    <w:lvl w:ilvl="7">
      <w:start w:val="1"/>
      <w:numFmt w:val="none"/>
      <w:lvlText w:val=""/>
      <w:lvlJc w:val="left"/>
      <w:pPr>
        <w:ind w:left="3462" w:hanging="284"/>
      </w:pPr>
      <w:rPr>
        <w:rFonts w:hint="default"/>
      </w:rPr>
    </w:lvl>
    <w:lvl w:ilvl="8">
      <w:start w:val="1"/>
      <w:numFmt w:val="none"/>
      <w:lvlText w:val=""/>
      <w:lvlJc w:val="left"/>
      <w:pPr>
        <w:ind w:left="3916" w:hanging="284"/>
      </w:pPr>
      <w:rPr>
        <w:rFonts w:hint="default"/>
      </w:rPr>
    </w:lvl>
  </w:abstractNum>
  <w:abstractNum w:abstractNumId="22" w15:restartNumberingAfterBreak="0">
    <w:nsid w:val="6BB006B3"/>
    <w:multiLevelType w:val="hybridMultilevel"/>
    <w:tmpl w:val="3C5ABA5A"/>
    <w:lvl w:ilvl="0" w:tplc="8AE27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FA0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87EEF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50C9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BA31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1AA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0ECD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BC653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264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6CFB1CDF"/>
    <w:multiLevelType w:val="hybridMultilevel"/>
    <w:tmpl w:val="1D94249C"/>
    <w:lvl w:ilvl="0" w:tplc="E66A0056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6FFC5F1A"/>
    <w:multiLevelType w:val="hybridMultilevel"/>
    <w:tmpl w:val="FFD2D468"/>
    <w:lvl w:ilvl="0" w:tplc="1846B1F2">
      <w:start w:val="1"/>
      <w:numFmt w:val="decimal"/>
      <w:lvlText w:val="%1."/>
      <w:lvlJc w:val="left"/>
      <w:pPr>
        <w:ind w:left="1288" w:hanging="360"/>
      </w:pPr>
      <w:rPr>
        <w:rFonts w:hint="default"/>
        <w:color w:val="3E0630" w:themeColor="background1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5" w15:restartNumberingAfterBreak="0">
    <w:nsid w:val="712B4923"/>
    <w:multiLevelType w:val="multilevel"/>
    <w:tmpl w:val="F9D02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1C60F3B"/>
    <w:multiLevelType w:val="hybridMultilevel"/>
    <w:tmpl w:val="72F0C07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CC60BF"/>
    <w:multiLevelType w:val="hybridMultilevel"/>
    <w:tmpl w:val="209C5824"/>
    <w:lvl w:ilvl="0" w:tplc="E51AD6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78E4D1C"/>
    <w:multiLevelType w:val="multilevel"/>
    <w:tmpl w:val="7D7CA560"/>
    <w:numStyleLink w:val="NumberedBulletsList"/>
  </w:abstractNum>
  <w:abstractNum w:abstractNumId="29" w15:restartNumberingAfterBreak="0">
    <w:nsid w:val="7A945753"/>
    <w:multiLevelType w:val="hybridMultilevel"/>
    <w:tmpl w:val="B6F2E31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407593">
    <w:abstractNumId w:val="9"/>
  </w:num>
  <w:num w:numId="2" w16cid:durableId="683628680">
    <w:abstractNumId w:val="3"/>
  </w:num>
  <w:num w:numId="3" w16cid:durableId="1118914843">
    <w:abstractNumId w:val="6"/>
  </w:num>
  <w:num w:numId="4" w16cid:durableId="505175458">
    <w:abstractNumId w:val="22"/>
  </w:num>
  <w:num w:numId="5" w16cid:durableId="1888762541">
    <w:abstractNumId w:val="26"/>
  </w:num>
  <w:num w:numId="6" w16cid:durableId="1788692561">
    <w:abstractNumId w:val="4"/>
  </w:num>
  <w:num w:numId="7" w16cid:durableId="167907181">
    <w:abstractNumId w:val="8"/>
  </w:num>
  <w:num w:numId="8" w16cid:durableId="856382149">
    <w:abstractNumId w:val="1"/>
  </w:num>
  <w:num w:numId="9" w16cid:durableId="195118099">
    <w:abstractNumId w:val="5"/>
  </w:num>
  <w:num w:numId="10" w16cid:durableId="277492560">
    <w:abstractNumId w:val="3"/>
    <w:lvlOverride w:ilvl="0">
      <w:startOverride w:val="1"/>
    </w:lvlOverride>
  </w:num>
  <w:num w:numId="11" w16cid:durableId="1860964542">
    <w:abstractNumId w:val="12"/>
  </w:num>
  <w:num w:numId="12" w16cid:durableId="1131901218">
    <w:abstractNumId w:val="12"/>
    <w:lvlOverride w:ilvl="0">
      <w:startOverride w:val="1"/>
    </w:lvlOverride>
  </w:num>
  <w:num w:numId="13" w16cid:durableId="1223441887">
    <w:abstractNumId w:val="29"/>
  </w:num>
  <w:num w:numId="14" w16cid:durableId="1470783366">
    <w:abstractNumId w:val="15"/>
  </w:num>
  <w:num w:numId="15" w16cid:durableId="506755034">
    <w:abstractNumId w:val="7"/>
  </w:num>
  <w:num w:numId="16" w16cid:durableId="182280146">
    <w:abstractNumId w:val="20"/>
  </w:num>
  <w:num w:numId="17" w16cid:durableId="1984894766">
    <w:abstractNumId w:val="11"/>
  </w:num>
  <w:num w:numId="18" w16cid:durableId="1233588480">
    <w:abstractNumId w:val="13"/>
  </w:num>
  <w:num w:numId="19" w16cid:durableId="1987278330">
    <w:abstractNumId w:val="10"/>
  </w:num>
  <w:num w:numId="20" w16cid:durableId="1955746423">
    <w:abstractNumId w:val="16"/>
  </w:num>
  <w:num w:numId="21" w16cid:durableId="56367218">
    <w:abstractNumId w:val="0"/>
  </w:num>
  <w:num w:numId="22" w16cid:durableId="400979428">
    <w:abstractNumId w:val="21"/>
  </w:num>
  <w:num w:numId="23" w16cid:durableId="237911749">
    <w:abstractNumId w:val="28"/>
    <w:lvlOverride w:ilvl="0">
      <w:startOverride w:val="1"/>
      <w:lvl w:ilvl="0">
        <w:start w:val="1"/>
        <w:numFmt w:val="decimal"/>
        <w:pStyle w:val="NumberedBullet1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NumberedBullet2"/>
        <w:lvlText w:val="%1.%2."/>
        <w:lvlJc w:val="left"/>
        <w:pPr>
          <w:ind w:left="737" w:hanging="453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NumberedBullet3"/>
        <w:lvlText w:val="%1.%2.%3."/>
        <w:lvlJc w:val="left"/>
        <w:pPr>
          <w:ind w:left="1021" w:hanging="284"/>
        </w:pPr>
        <w:rPr>
          <w:rFonts w:hint="default"/>
        </w:rPr>
      </w:lvl>
    </w:lvlOverride>
    <w:lvlOverride w:ilvl="3">
      <w:startOverride w:val="1"/>
      <w:lvl w:ilvl="3">
        <w:start w:val="1"/>
        <w:numFmt w:val="none"/>
        <w:lvlText w:val=""/>
        <w:lvlJc w:val="left"/>
        <w:pPr>
          <w:ind w:left="1646" w:hanging="284"/>
        </w:pPr>
        <w:rPr>
          <w:rFonts w:hint="default"/>
        </w:rPr>
      </w:lvl>
    </w:lvlOverride>
    <w:lvlOverride w:ilvl="4">
      <w:startOverride w:val="1"/>
      <w:lvl w:ilvl="4">
        <w:start w:val="1"/>
        <w:numFmt w:val="none"/>
        <w:lvlText w:val=""/>
        <w:lvlJc w:val="left"/>
        <w:pPr>
          <w:ind w:left="2100" w:hanging="284"/>
        </w:pPr>
        <w:rPr>
          <w:rFonts w:hint="default"/>
        </w:rPr>
      </w:lvl>
    </w:lvlOverride>
    <w:lvlOverride w:ilvl="5">
      <w:startOverride w:val="1"/>
      <w:lvl w:ilvl="5">
        <w:start w:val="1"/>
        <w:numFmt w:val="none"/>
        <w:lvlText w:val=""/>
        <w:lvlJc w:val="left"/>
        <w:pPr>
          <w:ind w:left="2554" w:hanging="284"/>
        </w:pPr>
        <w:rPr>
          <w:rFonts w:hint="default"/>
        </w:rPr>
      </w:lvl>
    </w:lvlOverride>
    <w:lvlOverride w:ilvl="6">
      <w:startOverride w:val="1"/>
      <w:lvl w:ilvl="6">
        <w:start w:val="1"/>
        <w:numFmt w:val="none"/>
        <w:lvlText w:val=""/>
        <w:lvlJc w:val="left"/>
        <w:pPr>
          <w:ind w:left="3008" w:hanging="284"/>
        </w:pPr>
        <w:rPr>
          <w:rFonts w:hint="default"/>
        </w:rPr>
      </w:lvl>
    </w:lvlOverride>
    <w:lvlOverride w:ilvl="7">
      <w:startOverride w:val="1"/>
      <w:lvl w:ilvl="7">
        <w:start w:val="1"/>
        <w:numFmt w:val="none"/>
        <w:lvlText w:val=""/>
        <w:lvlJc w:val="left"/>
        <w:pPr>
          <w:ind w:left="3462" w:hanging="284"/>
        </w:pPr>
        <w:rPr>
          <w:rFonts w:hint="default"/>
        </w:rPr>
      </w:lvl>
    </w:lvlOverride>
    <w:lvlOverride w:ilvl="8">
      <w:startOverride w:val="1"/>
      <w:lvl w:ilvl="8">
        <w:start w:val="1"/>
        <w:numFmt w:val="none"/>
        <w:lvlText w:val=""/>
        <w:lvlJc w:val="left"/>
        <w:pPr>
          <w:ind w:left="3916" w:hanging="284"/>
        </w:pPr>
        <w:rPr>
          <w:rFonts w:hint="default"/>
        </w:rPr>
      </w:lvl>
    </w:lvlOverride>
  </w:num>
  <w:num w:numId="24" w16cid:durableId="178468778">
    <w:abstractNumId w:val="28"/>
  </w:num>
  <w:num w:numId="25" w16cid:durableId="1526989350">
    <w:abstractNumId w:val="2"/>
  </w:num>
  <w:num w:numId="26" w16cid:durableId="1562668770">
    <w:abstractNumId w:val="19"/>
  </w:num>
  <w:num w:numId="27" w16cid:durableId="819804448">
    <w:abstractNumId w:val="25"/>
  </w:num>
  <w:num w:numId="28" w16cid:durableId="1323311744">
    <w:abstractNumId w:val="14"/>
  </w:num>
  <w:num w:numId="29" w16cid:durableId="1352028967">
    <w:abstractNumId w:val="18"/>
  </w:num>
  <w:num w:numId="30" w16cid:durableId="727001553">
    <w:abstractNumId w:val="24"/>
  </w:num>
  <w:num w:numId="31" w16cid:durableId="1195000455">
    <w:abstractNumId w:val="23"/>
  </w:num>
  <w:num w:numId="32" w16cid:durableId="1292905351">
    <w:abstractNumId w:val="17"/>
  </w:num>
  <w:num w:numId="33" w16cid:durableId="1142425692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arah Johnson [NESO]">
    <w15:presenceInfo w15:providerId="AD" w15:userId="S::sarah.johnson2@neso.energy::b19e8bbf-b522-4373-b639-089eda7b6694"/>
  </w15:person>
  <w15:person w15:author="Rebecca Scott [NESO]">
    <w15:presenceInfo w15:providerId="AD" w15:userId="S::Rebecca.Scott1@neso.energy::394b6ecc-f398-4061-a5ed-fc2d4d437966"/>
  </w15:person>
  <w15:person w15:author="Creighton, Alan (Northern Powergrid)">
    <w15:presenceInfo w15:providerId="AD" w15:userId="S::Alan.Creighton@northernpowergrid.com::255eb25e-e221-41cd-b20f-ccd106ec3c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trackRevisions/>
  <w:documentProtection w:edit="forms" w:enforcement="0"/>
  <w:defaultTabStop w:val="720"/>
  <w:clickAndTypeStyle w:val="BoxCopy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F33"/>
    <w:rsid w:val="000035F1"/>
    <w:rsid w:val="000039CA"/>
    <w:rsid w:val="00005629"/>
    <w:rsid w:val="00012E3B"/>
    <w:rsid w:val="00017E9B"/>
    <w:rsid w:val="00020B59"/>
    <w:rsid w:val="000418F5"/>
    <w:rsid w:val="00043C03"/>
    <w:rsid w:val="0005553C"/>
    <w:rsid w:val="00065F32"/>
    <w:rsid w:val="00066990"/>
    <w:rsid w:val="000900C3"/>
    <w:rsid w:val="000960AB"/>
    <w:rsid w:val="000969C5"/>
    <w:rsid w:val="00097FB7"/>
    <w:rsid w:val="000B148E"/>
    <w:rsid w:val="000C2CBF"/>
    <w:rsid w:val="000C3698"/>
    <w:rsid w:val="000C407A"/>
    <w:rsid w:val="000C71DE"/>
    <w:rsid w:val="000D72A3"/>
    <w:rsid w:val="000E5B88"/>
    <w:rsid w:val="000F2BD8"/>
    <w:rsid w:val="000F47F0"/>
    <w:rsid w:val="000F530E"/>
    <w:rsid w:val="000F5489"/>
    <w:rsid w:val="00106D50"/>
    <w:rsid w:val="00115315"/>
    <w:rsid w:val="00120F00"/>
    <w:rsid w:val="00126857"/>
    <w:rsid w:val="00132D0A"/>
    <w:rsid w:val="001357F0"/>
    <w:rsid w:val="00145AD7"/>
    <w:rsid w:val="00151595"/>
    <w:rsid w:val="00156A83"/>
    <w:rsid w:val="0017580B"/>
    <w:rsid w:val="00195ED8"/>
    <w:rsid w:val="001A5BEA"/>
    <w:rsid w:val="001A7E57"/>
    <w:rsid w:val="001B12F3"/>
    <w:rsid w:val="001B7655"/>
    <w:rsid w:val="001D6348"/>
    <w:rsid w:val="001D7475"/>
    <w:rsid w:val="001E4DF2"/>
    <w:rsid w:val="001E6B27"/>
    <w:rsid w:val="001F355A"/>
    <w:rsid w:val="00202EB5"/>
    <w:rsid w:val="00206E3B"/>
    <w:rsid w:val="00210F6C"/>
    <w:rsid w:val="00223F57"/>
    <w:rsid w:val="0022746C"/>
    <w:rsid w:val="002306BD"/>
    <w:rsid w:val="00235E71"/>
    <w:rsid w:val="002511E1"/>
    <w:rsid w:val="002529A9"/>
    <w:rsid w:val="0026404F"/>
    <w:rsid w:val="00264060"/>
    <w:rsid w:val="00270652"/>
    <w:rsid w:val="00291EB5"/>
    <w:rsid w:val="002920DE"/>
    <w:rsid w:val="00297168"/>
    <w:rsid w:val="00297945"/>
    <w:rsid w:val="002A1FCF"/>
    <w:rsid w:val="002A48E5"/>
    <w:rsid w:val="002B374B"/>
    <w:rsid w:val="002C2C16"/>
    <w:rsid w:val="002C5B9D"/>
    <w:rsid w:val="002E1E00"/>
    <w:rsid w:val="002E4975"/>
    <w:rsid w:val="002E5D93"/>
    <w:rsid w:val="002F0D13"/>
    <w:rsid w:val="002F4992"/>
    <w:rsid w:val="003021D8"/>
    <w:rsid w:val="003028DB"/>
    <w:rsid w:val="00312BA6"/>
    <w:rsid w:val="00331424"/>
    <w:rsid w:val="00333670"/>
    <w:rsid w:val="003404CE"/>
    <w:rsid w:val="00344D86"/>
    <w:rsid w:val="003632EF"/>
    <w:rsid w:val="00363D19"/>
    <w:rsid w:val="00366B2C"/>
    <w:rsid w:val="00372A44"/>
    <w:rsid w:val="00372F28"/>
    <w:rsid w:val="00374CB9"/>
    <w:rsid w:val="00377669"/>
    <w:rsid w:val="003776BC"/>
    <w:rsid w:val="00380BFC"/>
    <w:rsid w:val="00383442"/>
    <w:rsid w:val="00383E75"/>
    <w:rsid w:val="003846B4"/>
    <w:rsid w:val="00387D17"/>
    <w:rsid w:val="003A367B"/>
    <w:rsid w:val="003B0359"/>
    <w:rsid w:val="003B3BC6"/>
    <w:rsid w:val="003B6B3A"/>
    <w:rsid w:val="003C399C"/>
    <w:rsid w:val="003C7AA5"/>
    <w:rsid w:val="003E66AA"/>
    <w:rsid w:val="003E7718"/>
    <w:rsid w:val="004006E0"/>
    <w:rsid w:val="0040219A"/>
    <w:rsid w:val="0041158D"/>
    <w:rsid w:val="00411A54"/>
    <w:rsid w:val="004226A3"/>
    <w:rsid w:val="00426EE9"/>
    <w:rsid w:val="00431866"/>
    <w:rsid w:val="00434584"/>
    <w:rsid w:val="0044468F"/>
    <w:rsid w:val="00444869"/>
    <w:rsid w:val="00447BD4"/>
    <w:rsid w:val="00450DC3"/>
    <w:rsid w:val="0045440D"/>
    <w:rsid w:val="0046233F"/>
    <w:rsid w:val="00466B62"/>
    <w:rsid w:val="0049184C"/>
    <w:rsid w:val="00493AA5"/>
    <w:rsid w:val="00493EBC"/>
    <w:rsid w:val="004A166A"/>
    <w:rsid w:val="004B3274"/>
    <w:rsid w:val="004C0666"/>
    <w:rsid w:val="004D4202"/>
    <w:rsid w:val="004D4F27"/>
    <w:rsid w:val="004E425C"/>
    <w:rsid w:val="00507CFD"/>
    <w:rsid w:val="00511F33"/>
    <w:rsid w:val="0051362E"/>
    <w:rsid w:val="0051483B"/>
    <w:rsid w:val="00515BF3"/>
    <w:rsid w:val="0052075C"/>
    <w:rsid w:val="00525EE1"/>
    <w:rsid w:val="00540199"/>
    <w:rsid w:val="00550C11"/>
    <w:rsid w:val="00557E89"/>
    <w:rsid w:val="005732AD"/>
    <w:rsid w:val="005768FC"/>
    <w:rsid w:val="0058579C"/>
    <w:rsid w:val="00587767"/>
    <w:rsid w:val="0059137E"/>
    <w:rsid w:val="00592AF3"/>
    <w:rsid w:val="00593DC8"/>
    <w:rsid w:val="005947FC"/>
    <w:rsid w:val="005948DC"/>
    <w:rsid w:val="005A6AAC"/>
    <w:rsid w:val="005B1B78"/>
    <w:rsid w:val="005B739A"/>
    <w:rsid w:val="005D0980"/>
    <w:rsid w:val="005D1CCE"/>
    <w:rsid w:val="005D383F"/>
    <w:rsid w:val="005D70FA"/>
    <w:rsid w:val="005E6D45"/>
    <w:rsid w:val="005E6E87"/>
    <w:rsid w:val="005E72F8"/>
    <w:rsid w:val="005F11E7"/>
    <w:rsid w:val="005F1974"/>
    <w:rsid w:val="00603980"/>
    <w:rsid w:val="006054B5"/>
    <w:rsid w:val="0060746B"/>
    <w:rsid w:val="006145E7"/>
    <w:rsid w:val="006162FA"/>
    <w:rsid w:val="006241B3"/>
    <w:rsid w:val="00624649"/>
    <w:rsid w:val="006248AA"/>
    <w:rsid w:val="00631411"/>
    <w:rsid w:val="00633445"/>
    <w:rsid w:val="006373DF"/>
    <w:rsid w:val="0063776C"/>
    <w:rsid w:val="00641CDD"/>
    <w:rsid w:val="0064418D"/>
    <w:rsid w:val="00645B93"/>
    <w:rsid w:val="006477AE"/>
    <w:rsid w:val="00650B47"/>
    <w:rsid w:val="00664BA1"/>
    <w:rsid w:val="00667B98"/>
    <w:rsid w:val="006822A2"/>
    <w:rsid w:val="00686187"/>
    <w:rsid w:val="006866CA"/>
    <w:rsid w:val="00687292"/>
    <w:rsid w:val="00693875"/>
    <w:rsid w:val="00695577"/>
    <w:rsid w:val="00695B4A"/>
    <w:rsid w:val="006A28D7"/>
    <w:rsid w:val="006A6023"/>
    <w:rsid w:val="006A73F8"/>
    <w:rsid w:val="006B06D9"/>
    <w:rsid w:val="006B11BA"/>
    <w:rsid w:val="006B126B"/>
    <w:rsid w:val="006B37BA"/>
    <w:rsid w:val="006C43BF"/>
    <w:rsid w:val="006C7749"/>
    <w:rsid w:val="006E2273"/>
    <w:rsid w:val="006E36F0"/>
    <w:rsid w:val="006E396B"/>
    <w:rsid w:val="006E513B"/>
    <w:rsid w:val="006E7F2B"/>
    <w:rsid w:val="006F022C"/>
    <w:rsid w:val="006F41B3"/>
    <w:rsid w:val="006F47FF"/>
    <w:rsid w:val="00715872"/>
    <w:rsid w:val="00716624"/>
    <w:rsid w:val="00723493"/>
    <w:rsid w:val="0072643A"/>
    <w:rsid w:val="00727093"/>
    <w:rsid w:val="00730CB7"/>
    <w:rsid w:val="0074042F"/>
    <w:rsid w:val="00741F23"/>
    <w:rsid w:val="007469FF"/>
    <w:rsid w:val="00747DE2"/>
    <w:rsid w:val="00751824"/>
    <w:rsid w:val="00751C95"/>
    <w:rsid w:val="007528FF"/>
    <w:rsid w:val="007555E5"/>
    <w:rsid w:val="007575FA"/>
    <w:rsid w:val="007616FF"/>
    <w:rsid w:val="0076390E"/>
    <w:rsid w:val="00763D99"/>
    <w:rsid w:val="007674F4"/>
    <w:rsid w:val="007732F1"/>
    <w:rsid w:val="00773593"/>
    <w:rsid w:val="0077661B"/>
    <w:rsid w:val="00794D83"/>
    <w:rsid w:val="007961C8"/>
    <w:rsid w:val="007A0066"/>
    <w:rsid w:val="007A1581"/>
    <w:rsid w:val="007A1CFA"/>
    <w:rsid w:val="007A1EB3"/>
    <w:rsid w:val="007B13B3"/>
    <w:rsid w:val="007B45BC"/>
    <w:rsid w:val="007C0673"/>
    <w:rsid w:val="007D64AA"/>
    <w:rsid w:val="007E3F7B"/>
    <w:rsid w:val="007F0B94"/>
    <w:rsid w:val="00802C86"/>
    <w:rsid w:val="00810599"/>
    <w:rsid w:val="008154FE"/>
    <w:rsid w:val="0082122C"/>
    <w:rsid w:val="00821BDC"/>
    <w:rsid w:val="008264D8"/>
    <w:rsid w:val="008323A8"/>
    <w:rsid w:val="008337ED"/>
    <w:rsid w:val="008364CD"/>
    <w:rsid w:val="0086018F"/>
    <w:rsid w:val="00861801"/>
    <w:rsid w:val="0087125F"/>
    <w:rsid w:val="00874397"/>
    <w:rsid w:val="00874BFA"/>
    <w:rsid w:val="0087554E"/>
    <w:rsid w:val="00876129"/>
    <w:rsid w:val="0087711A"/>
    <w:rsid w:val="00885438"/>
    <w:rsid w:val="00893AE7"/>
    <w:rsid w:val="008A67DC"/>
    <w:rsid w:val="008B062D"/>
    <w:rsid w:val="008B197E"/>
    <w:rsid w:val="008B2CC0"/>
    <w:rsid w:val="008B362C"/>
    <w:rsid w:val="008B47B7"/>
    <w:rsid w:val="008B4EB8"/>
    <w:rsid w:val="008C0639"/>
    <w:rsid w:val="008C17D5"/>
    <w:rsid w:val="008C2B78"/>
    <w:rsid w:val="008E0F84"/>
    <w:rsid w:val="008E1C96"/>
    <w:rsid w:val="008E4D42"/>
    <w:rsid w:val="008E7383"/>
    <w:rsid w:val="008E7C36"/>
    <w:rsid w:val="008F30E8"/>
    <w:rsid w:val="008F5CE8"/>
    <w:rsid w:val="00903D6B"/>
    <w:rsid w:val="00904873"/>
    <w:rsid w:val="00907231"/>
    <w:rsid w:val="00917D87"/>
    <w:rsid w:val="0092144E"/>
    <w:rsid w:val="00921ED5"/>
    <w:rsid w:val="009361AB"/>
    <w:rsid w:val="009500C9"/>
    <w:rsid w:val="0095075E"/>
    <w:rsid w:val="009611F5"/>
    <w:rsid w:val="00973414"/>
    <w:rsid w:val="0097671A"/>
    <w:rsid w:val="00981CF3"/>
    <w:rsid w:val="00984265"/>
    <w:rsid w:val="00984385"/>
    <w:rsid w:val="00985760"/>
    <w:rsid w:val="00987701"/>
    <w:rsid w:val="009949A2"/>
    <w:rsid w:val="009A07ED"/>
    <w:rsid w:val="009A6981"/>
    <w:rsid w:val="009B1454"/>
    <w:rsid w:val="009B44BE"/>
    <w:rsid w:val="009D73F1"/>
    <w:rsid w:val="009F23B9"/>
    <w:rsid w:val="00A03507"/>
    <w:rsid w:val="00A07C34"/>
    <w:rsid w:val="00A10DF6"/>
    <w:rsid w:val="00A140FE"/>
    <w:rsid w:val="00A40639"/>
    <w:rsid w:val="00A41520"/>
    <w:rsid w:val="00A44C5B"/>
    <w:rsid w:val="00A47E77"/>
    <w:rsid w:val="00A50776"/>
    <w:rsid w:val="00A50922"/>
    <w:rsid w:val="00A52668"/>
    <w:rsid w:val="00A542BC"/>
    <w:rsid w:val="00A54D53"/>
    <w:rsid w:val="00A552CF"/>
    <w:rsid w:val="00A567AC"/>
    <w:rsid w:val="00A60040"/>
    <w:rsid w:val="00A66432"/>
    <w:rsid w:val="00A831B7"/>
    <w:rsid w:val="00A833D7"/>
    <w:rsid w:val="00A8784A"/>
    <w:rsid w:val="00A9210A"/>
    <w:rsid w:val="00A92AB7"/>
    <w:rsid w:val="00A94E38"/>
    <w:rsid w:val="00AA497C"/>
    <w:rsid w:val="00AB16C0"/>
    <w:rsid w:val="00AC21EC"/>
    <w:rsid w:val="00AC388A"/>
    <w:rsid w:val="00AC4635"/>
    <w:rsid w:val="00AD1770"/>
    <w:rsid w:val="00AD6284"/>
    <w:rsid w:val="00AF2AF3"/>
    <w:rsid w:val="00AF38E9"/>
    <w:rsid w:val="00AF6DAA"/>
    <w:rsid w:val="00B00C8E"/>
    <w:rsid w:val="00B03699"/>
    <w:rsid w:val="00B06423"/>
    <w:rsid w:val="00B13B6E"/>
    <w:rsid w:val="00B20E19"/>
    <w:rsid w:val="00B21329"/>
    <w:rsid w:val="00B22320"/>
    <w:rsid w:val="00B27F3E"/>
    <w:rsid w:val="00B35232"/>
    <w:rsid w:val="00B37366"/>
    <w:rsid w:val="00B439B4"/>
    <w:rsid w:val="00B53A80"/>
    <w:rsid w:val="00B6231F"/>
    <w:rsid w:val="00B70A55"/>
    <w:rsid w:val="00B712F6"/>
    <w:rsid w:val="00B73ACC"/>
    <w:rsid w:val="00B877F5"/>
    <w:rsid w:val="00B87DE9"/>
    <w:rsid w:val="00B9041A"/>
    <w:rsid w:val="00B92BB8"/>
    <w:rsid w:val="00B949FA"/>
    <w:rsid w:val="00BA36D9"/>
    <w:rsid w:val="00BA3DCC"/>
    <w:rsid w:val="00BA6559"/>
    <w:rsid w:val="00BB65C9"/>
    <w:rsid w:val="00BD0613"/>
    <w:rsid w:val="00BD187B"/>
    <w:rsid w:val="00BE087B"/>
    <w:rsid w:val="00BE227C"/>
    <w:rsid w:val="00BF69D6"/>
    <w:rsid w:val="00BF6C45"/>
    <w:rsid w:val="00BF7308"/>
    <w:rsid w:val="00C02C83"/>
    <w:rsid w:val="00C173A0"/>
    <w:rsid w:val="00C17E65"/>
    <w:rsid w:val="00C26830"/>
    <w:rsid w:val="00C31FE3"/>
    <w:rsid w:val="00C371CF"/>
    <w:rsid w:val="00C44F34"/>
    <w:rsid w:val="00C62E76"/>
    <w:rsid w:val="00C6418D"/>
    <w:rsid w:val="00C6672C"/>
    <w:rsid w:val="00C72545"/>
    <w:rsid w:val="00C72DA6"/>
    <w:rsid w:val="00C9276D"/>
    <w:rsid w:val="00C9327E"/>
    <w:rsid w:val="00CA5A87"/>
    <w:rsid w:val="00CA6429"/>
    <w:rsid w:val="00CB0A89"/>
    <w:rsid w:val="00CB1349"/>
    <w:rsid w:val="00CB4D5C"/>
    <w:rsid w:val="00CC3B47"/>
    <w:rsid w:val="00CD4341"/>
    <w:rsid w:val="00CD6C18"/>
    <w:rsid w:val="00CD7D9B"/>
    <w:rsid w:val="00CE42DA"/>
    <w:rsid w:val="00CE44B4"/>
    <w:rsid w:val="00CE4948"/>
    <w:rsid w:val="00CE4DCA"/>
    <w:rsid w:val="00CF401D"/>
    <w:rsid w:val="00CF5F24"/>
    <w:rsid w:val="00CF64F9"/>
    <w:rsid w:val="00CF6633"/>
    <w:rsid w:val="00D10065"/>
    <w:rsid w:val="00D1227C"/>
    <w:rsid w:val="00D12283"/>
    <w:rsid w:val="00D166D8"/>
    <w:rsid w:val="00D17144"/>
    <w:rsid w:val="00D21A55"/>
    <w:rsid w:val="00D246CB"/>
    <w:rsid w:val="00D26F02"/>
    <w:rsid w:val="00D3294D"/>
    <w:rsid w:val="00D366CC"/>
    <w:rsid w:val="00D4137E"/>
    <w:rsid w:val="00D428E1"/>
    <w:rsid w:val="00D458CC"/>
    <w:rsid w:val="00D47076"/>
    <w:rsid w:val="00D514B5"/>
    <w:rsid w:val="00D57127"/>
    <w:rsid w:val="00D604C5"/>
    <w:rsid w:val="00D64546"/>
    <w:rsid w:val="00D712A7"/>
    <w:rsid w:val="00D7553D"/>
    <w:rsid w:val="00D90282"/>
    <w:rsid w:val="00D95BC1"/>
    <w:rsid w:val="00DA6F01"/>
    <w:rsid w:val="00DB1B9A"/>
    <w:rsid w:val="00DC27D4"/>
    <w:rsid w:val="00DC2F1E"/>
    <w:rsid w:val="00DD123D"/>
    <w:rsid w:val="00DD37EF"/>
    <w:rsid w:val="00DE7642"/>
    <w:rsid w:val="00E0073B"/>
    <w:rsid w:val="00E0319F"/>
    <w:rsid w:val="00E16C9A"/>
    <w:rsid w:val="00E24196"/>
    <w:rsid w:val="00E25384"/>
    <w:rsid w:val="00E35AEB"/>
    <w:rsid w:val="00E50A4B"/>
    <w:rsid w:val="00E53AE5"/>
    <w:rsid w:val="00E53B29"/>
    <w:rsid w:val="00E706BC"/>
    <w:rsid w:val="00E74819"/>
    <w:rsid w:val="00E80F39"/>
    <w:rsid w:val="00E92D2F"/>
    <w:rsid w:val="00EA28F5"/>
    <w:rsid w:val="00EB5243"/>
    <w:rsid w:val="00ED5CF0"/>
    <w:rsid w:val="00ED6D1A"/>
    <w:rsid w:val="00EE59AC"/>
    <w:rsid w:val="00EF71AA"/>
    <w:rsid w:val="00F02602"/>
    <w:rsid w:val="00F1283F"/>
    <w:rsid w:val="00F24B75"/>
    <w:rsid w:val="00F26F30"/>
    <w:rsid w:val="00F3353F"/>
    <w:rsid w:val="00F342DF"/>
    <w:rsid w:val="00F5129C"/>
    <w:rsid w:val="00F51679"/>
    <w:rsid w:val="00F57687"/>
    <w:rsid w:val="00F57ABD"/>
    <w:rsid w:val="00F6026E"/>
    <w:rsid w:val="00F621D8"/>
    <w:rsid w:val="00F6435D"/>
    <w:rsid w:val="00F71E3D"/>
    <w:rsid w:val="00F87DA0"/>
    <w:rsid w:val="00F94CB9"/>
    <w:rsid w:val="00F9585E"/>
    <w:rsid w:val="00FA08CA"/>
    <w:rsid w:val="00FA3A67"/>
    <w:rsid w:val="00FA775E"/>
    <w:rsid w:val="00FB13A6"/>
    <w:rsid w:val="00FB20E0"/>
    <w:rsid w:val="00FB5E1C"/>
    <w:rsid w:val="00FC2E65"/>
    <w:rsid w:val="00FC4416"/>
    <w:rsid w:val="00FC56DA"/>
    <w:rsid w:val="00FC575B"/>
    <w:rsid w:val="00FD0F51"/>
    <w:rsid w:val="00FD389D"/>
    <w:rsid w:val="00FD5A1A"/>
    <w:rsid w:val="00FE3342"/>
    <w:rsid w:val="00FF20A4"/>
    <w:rsid w:val="00FF3D22"/>
    <w:rsid w:val="00FF4125"/>
    <w:rsid w:val="03629DB6"/>
    <w:rsid w:val="037D67E5"/>
    <w:rsid w:val="03866D19"/>
    <w:rsid w:val="04832618"/>
    <w:rsid w:val="06BD8BAF"/>
    <w:rsid w:val="075D590F"/>
    <w:rsid w:val="08143B26"/>
    <w:rsid w:val="081CD782"/>
    <w:rsid w:val="082D4C46"/>
    <w:rsid w:val="08C586C8"/>
    <w:rsid w:val="08DF64DC"/>
    <w:rsid w:val="0994946E"/>
    <w:rsid w:val="09F3F3C2"/>
    <w:rsid w:val="0BA77223"/>
    <w:rsid w:val="0BD73FAC"/>
    <w:rsid w:val="0BF9B80B"/>
    <w:rsid w:val="0D036014"/>
    <w:rsid w:val="0D363E5C"/>
    <w:rsid w:val="0DA061A4"/>
    <w:rsid w:val="0DAE0309"/>
    <w:rsid w:val="0DE3A400"/>
    <w:rsid w:val="0E961CD4"/>
    <w:rsid w:val="0F275261"/>
    <w:rsid w:val="10262B9F"/>
    <w:rsid w:val="1046530B"/>
    <w:rsid w:val="109A70F0"/>
    <w:rsid w:val="10B11620"/>
    <w:rsid w:val="1318B894"/>
    <w:rsid w:val="136CCD1D"/>
    <w:rsid w:val="1479A727"/>
    <w:rsid w:val="14AE5892"/>
    <w:rsid w:val="15922C43"/>
    <w:rsid w:val="15A457F6"/>
    <w:rsid w:val="15E64684"/>
    <w:rsid w:val="1683CF4F"/>
    <w:rsid w:val="184D3AC7"/>
    <w:rsid w:val="1A0411B9"/>
    <w:rsid w:val="1A82AC81"/>
    <w:rsid w:val="1AC23AED"/>
    <w:rsid w:val="1ACA1AA8"/>
    <w:rsid w:val="1ACB9A9C"/>
    <w:rsid w:val="1D34F628"/>
    <w:rsid w:val="1F55F361"/>
    <w:rsid w:val="1FA4C0A3"/>
    <w:rsid w:val="20422A96"/>
    <w:rsid w:val="211D2981"/>
    <w:rsid w:val="21F2F785"/>
    <w:rsid w:val="23745621"/>
    <w:rsid w:val="240F37CC"/>
    <w:rsid w:val="2483709E"/>
    <w:rsid w:val="25D9AA52"/>
    <w:rsid w:val="25E61F28"/>
    <w:rsid w:val="2606F18D"/>
    <w:rsid w:val="2691E064"/>
    <w:rsid w:val="27D1DC4A"/>
    <w:rsid w:val="27E257CE"/>
    <w:rsid w:val="27E7F199"/>
    <w:rsid w:val="28CA31EA"/>
    <w:rsid w:val="294229E0"/>
    <w:rsid w:val="2953EFE8"/>
    <w:rsid w:val="2AA79EDE"/>
    <w:rsid w:val="2AC10603"/>
    <w:rsid w:val="2B9296B8"/>
    <w:rsid w:val="2C377BA2"/>
    <w:rsid w:val="2CA81B3E"/>
    <w:rsid w:val="2DEEBA8B"/>
    <w:rsid w:val="2E255A76"/>
    <w:rsid w:val="2EEF6C47"/>
    <w:rsid w:val="2F2CAB81"/>
    <w:rsid w:val="2F398F83"/>
    <w:rsid w:val="2F3A7D5F"/>
    <w:rsid w:val="2F5F65A9"/>
    <w:rsid w:val="2F8BB8EB"/>
    <w:rsid w:val="2FFE6E96"/>
    <w:rsid w:val="321FD7F3"/>
    <w:rsid w:val="3297312C"/>
    <w:rsid w:val="32EB8624"/>
    <w:rsid w:val="338AF493"/>
    <w:rsid w:val="342709B0"/>
    <w:rsid w:val="355B8C4D"/>
    <w:rsid w:val="361EFC25"/>
    <w:rsid w:val="381B7C64"/>
    <w:rsid w:val="3A34C984"/>
    <w:rsid w:val="3AC4A4E9"/>
    <w:rsid w:val="3B2EAAC6"/>
    <w:rsid w:val="3B41527D"/>
    <w:rsid w:val="3C55324B"/>
    <w:rsid w:val="3CDD55AE"/>
    <w:rsid w:val="3D957AB2"/>
    <w:rsid w:val="3D974995"/>
    <w:rsid w:val="3DA12216"/>
    <w:rsid w:val="4070C71C"/>
    <w:rsid w:val="40F7ADAA"/>
    <w:rsid w:val="417E15AF"/>
    <w:rsid w:val="41846EA0"/>
    <w:rsid w:val="418B99FC"/>
    <w:rsid w:val="41BB399D"/>
    <w:rsid w:val="427A7487"/>
    <w:rsid w:val="42BA65F7"/>
    <w:rsid w:val="4308E0C1"/>
    <w:rsid w:val="47143929"/>
    <w:rsid w:val="477D3367"/>
    <w:rsid w:val="479FD9DE"/>
    <w:rsid w:val="47EF987F"/>
    <w:rsid w:val="4A9DB746"/>
    <w:rsid w:val="4AB90249"/>
    <w:rsid w:val="4D064D75"/>
    <w:rsid w:val="4DC1D243"/>
    <w:rsid w:val="4F0C9D7C"/>
    <w:rsid w:val="4F54F89F"/>
    <w:rsid w:val="4F5B2D55"/>
    <w:rsid w:val="4FE2D72B"/>
    <w:rsid w:val="50AC0CBB"/>
    <w:rsid w:val="51443524"/>
    <w:rsid w:val="51A54C7B"/>
    <w:rsid w:val="537D3B68"/>
    <w:rsid w:val="53BA733A"/>
    <w:rsid w:val="53E6A8D6"/>
    <w:rsid w:val="5429751E"/>
    <w:rsid w:val="5556C184"/>
    <w:rsid w:val="55BE0543"/>
    <w:rsid w:val="55DE67A9"/>
    <w:rsid w:val="560ACCDD"/>
    <w:rsid w:val="56941409"/>
    <w:rsid w:val="56CAD59D"/>
    <w:rsid w:val="58E0C321"/>
    <w:rsid w:val="599AB0AD"/>
    <w:rsid w:val="5C1EF493"/>
    <w:rsid w:val="5C7E24E1"/>
    <w:rsid w:val="5CE753B8"/>
    <w:rsid w:val="5DA3A52F"/>
    <w:rsid w:val="5ECE32C9"/>
    <w:rsid w:val="5EF6ED4B"/>
    <w:rsid w:val="5F9011BA"/>
    <w:rsid w:val="60FB6D68"/>
    <w:rsid w:val="6337913D"/>
    <w:rsid w:val="63651960"/>
    <w:rsid w:val="64693CC7"/>
    <w:rsid w:val="6592022D"/>
    <w:rsid w:val="6659B767"/>
    <w:rsid w:val="6755849B"/>
    <w:rsid w:val="67779759"/>
    <w:rsid w:val="679874E7"/>
    <w:rsid w:val="687D927B"/>
    <w:rsid w:val="6A27266C"/>
    <w:rsid w:val="6B4BDD55"/>
    <w:rsid w:val="6BD1E06D"/>
    <w:rsid w:val="6CE3A102"/>
    <w:rsid w:val="6D5F14D3"/>
    <w:rsid w:val="6FFCB3A3"/>
    <w:rsid w:val="70274171"/>
    <w:rsid w:val="70417202"/>
    <w:rsid w:val="7046E945"/>
    <w:rsid w:val="7099F2C7"/>
    <w:rsid w:val="70B07E46"/>
    <w:rsid w:val="70DAAB44"/>
    <w:rsid w:val="71FA4B46"/>
    <w:rsid w:val="72327858"/>
    <w:rsid w:val="73C5C13B"/>
    <w:rsid w:val="73F3C4CE"/>
    <w:rsid w:val="73FF34A1"/>
    <w:rsid w:val="74175973"/>
    <w:rsid w:val="743E6D50"/>
    <w:rsid w:val="754B4DA2"/>
    <w:rsid w:val="757C8DF4"/>
    <w:rsid w:val="75C17FFC"/>
    <w:rsid w:val="76A33AF1"/>
    <w:rsid w:val="771D456A"/>
    <w:rsid w:val="7780E25C"/>
    <w:rsid w:val="78E34601"/>
    <w:rsid w:val="79900628"/>
    <w:rsid w:val="7A4D55A2"/>
    <w:rsid w:val="7CBC9CDF"/>
    <w:rsid w:val="7CBE47E1"/>
    <w:rsid w:val="7DFE33F6"/>
    <w:rsid w:val="7E8BC5C2"/>
    <w:rsid w:val="7EA62CCB"/>
    <w:rsid w:val="7EC54867"/>
    <w:rsid w:val="7F16804B"/>
    <w:rsid w:val="7F806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725723"/>
  <w15:chartTrackingRefBased/>
  <w15:docId w15:val="{31321D91-E44B-4876-959E-5A4639147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oppins" w:eastAsiaTheme="minorHAnsi" w:hAnsi="Poppins" w:cs="Times New Roman (Body CS)"/>
        <w:color w:val="3F3F3F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2">
    <w:name w:val="heading 2"/>
    <w:basedOn w:val="Normal"/>
    <w:next w:val="BodyText"/>
    <w:link w:val="Heading2Char"/>
    <w:uiPriority w:val="4"/>
    <w:qFormat/>
    <w:rsid w:val="00885438"/>
    <w:pPr>
      <w:keepNext/>
      <w:keepLines/>
      <w:spacing w:before="240"/>
      <w:outlineLvl w:val="1"/>
    </w:pPr>
    <w:rPr>
      <w:rFonts w:asciiTheme="majorHAnsi" w:eastAsiaTheme="majorEastAsia" w:hAnsiTheme="majorHAnsi" w:cstheme="majorBidi"/>
      <w:b/>
      <w:bCs/>
      <w:color w:val="3F0730"/>
      <w:sz w:val="28"/>
      <w:szCs w:val="26"/>
      <w:lang w:val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11F3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11F33"/>
  </w:style>
  <w:style w:type="paragraph" w:styleId="Footer">
    <w:name w:val="footer"/>
    <w:basedOn w:val="Normal"/>
    <w:link w:val="FooterChar"/>
    <w:uiPriority w:val="99"/>
    <w:unhideWhenUsed/>
    <w:rsid w:val="00511F3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11F33"/>
  </w:style>
  <w:style w:type="table" w:styleId="TableGrid">
    <w:name w:val="Table Grid"/>
    <w:basedOn w:val="TableNormal"/>
    <w:uiPriority w:val="39"/>
    <w:rsid w:val="00874B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2C86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  <w:style w:type="paragraph" w:customStyle="1" w:styleId="TableHeading">
    <w:name w:val="Table Heading"/>
    <w:autoRedefine/>
    <w:rsid w:val="00431866"/>
    <w:pPr>
      <w:spacing w:before="240"/>
      <w:ind w:left="57" w:right="57"/>
    </w:pPr>
    <w:rPr>
      <w:rFonts w:ascii="Arial" w:hAnsi="Arial" w:cs="Arial"/>
      <w:b/>
      <w:bCs/>
      <w:color w:val="3E0630" w:themeColor="background1"/>
      <w:sz w:val="21"/>
      <w:szCs w:val="21"/>
    </w:rPr>
  </w:style>
  <w:style w:type="paragraph" w:customStyle="1" w:styleId="TableBody">
    <w:name w:val="Table Body"/>
    <w:uiPriority w:val="8"/>
    <w:qFormat/>
    <w:rsid w:val="00066990"/>
    <w:pPr>
      <w:adjustRightInd w:val="0"/>
      <w:snapToGrid w:val="0"/>
      <w:ind w:left="57" w:right="57"/>
    </w:pPr>
    <w:rPr>
      <w:rFonts w:ascii="Arial" w:hAnsi="Arial" w:cs="Arial"/>
      <w:color w:val="454546"/>
      <w:szCs w:val="20"/>
    </w:rPr>
  </w:style>
  <w:style w:type="paragraph" w:customStyle="1" w:styleId="GraphicCopy">
    <w:name w:val="Graphic Copy"/>
    <w:qFormat/>
    <w:rsid w:val="00066990"/>
    <w:pPr>
      <w:jc w:val="center"/>
    </w:pPr>
    <w:rPr>
      <w:rFonts w:ascii="Arial" w:hAnsi="Arial" w:cs="Arial"/>
      <w:sz w:val="18"/>
      <w:szCs w:val="18"/>
    </w:rPr>
  </w:style>
  <w:style w:type="paragraph" w:customStyle="1" w:styleId="BoxCopy">
    <w:name w:val="Box Copy"/>
    <w:link w:val="BoxCopyChar"/>
    <w:qFormat/>
    <w:rsid w:val="00AD6284"/>
    <w:pPr>
      <w:tabs>
        <w:tab w:val="left" w:pos="2835"/>
        <w:tab w:val="left" w:pos="6237"/>
        <w:tab w:val="left" w:pos="9639"/>
      </w:tabs>
      <w:spacing w:after="40" w:line="260" w:lineRule="exact"/>
    </w:pPr>
    <w:rPr>
      <w:rFonts w:ascii="Arial" w:hAnsi="Arial"/>
      <w:lang w:val="en-GB"/>
    </w:rPr>
  </w:style>
  <w:style w:type="paragraph" w:customStyle="1" w:styleId="BoxHeading">
    <w:name w:val="Box Heading"/>
    <w:qFormat/>
    <w:rsid w:val="008B197E"/>
    <w:rPr>
      <w:b/>
      <w:color w:val="FFFFFF" w:themeColor="background2"/>
      <w:lang w:val="en-GB"/>
    </w:rPr>
  </w:style>
  <w:style w:type="paragraph" w:customStyle="1" w:styleId="BoxBullets">
    <w:name w:val="Box Bullets"/>
    <w:link w:val="BoxBulletsChar"/>
    <w:qFormat/>
    <w:rsid w:val="00380BFC"/>
    <w:pPr>
      <w:numPr>
        <w:numId w:val="11"/>
      </w:numPr>
      <w:adjustRightInd w:val="0"/>
      <w:snapToGrid w:val="0"/>
      <w:spacing w:after="40" w:line="259" w:lineRule="auto"/>
    </w:pPr>
    <w:rPr>
      <w:rFonts w:ascii="Arial" w:hAnsi="Arial"/>
      <w:lang w:val="en-GB"/>
    </w:rPr>
  </w:style>
  <w:style w:type="character" w:customStyle="1" w:styleId="BoxCopyChar">
    <w:name w:val="Box Copy Char"/>
    <w:basedOn w:val="DefaultParagraphFont"/>
    <w:link w:val="BoxCopy"/>
    <w:rsid w:val="00AD6284"/>
    <w:rPr>
      <w:rFonts w:ascii="Arial" w:hAnsi="Arial" w:cs="Times New Roman (Body CS)"/>
      <w:color w:val="3F3F3F"/>
      <w:kern w:val="0"/>
      <w:sz w:val="20"/>
      <w:lang w:val="en-GB"/>
    </w:rPr>
  </w:style>
  <w:style w:type="character" w:customStyle="1" w:styleId="BoxBulletsChar">
    <w:name w:val="Box Bullets Char"/>
    <w:basedOn w:val="BoxCopyChar"/>
    <w:link w:val="BoxBullets"/>
    <w:rsid w:val="00380BFC"/>
    <w:rPr>
      <w:rFonts w:ascii="Arial" w:hAnsi="Arial" w:cs="Times New Roman (Body CS)"/>
      <w:color w:val="3F3F3F"/>
      <w:kern w:val="0"/>
      <w:sz w:val="20"/>
      <w:lang w:val="en-GB"/>
    </w:rPr>
  </w:style>
  <w:style w:type="paragraph" w:styleId="NormalWeb">
    <w:name w:val="Normal (Web)"/>
    <w:basedOn w:val="Normal"/>
    <w:uiPriority w:val="99"/>
    <w:semiHidden/>
    <w:unhideWhenUsed/>
    <w:rsid w:val="00D428E1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  <w14:ligatures w14:val="none"/>
    </w:rPr>
  </w:style>
  <w:style w:type="paragraph" w:customStyle="1" w:styleId="BasicParagraph">
    <w:name w:val="[Basic Paragraph]"/>
    <w:basedOn w:val="Normal"/>
    <w:uiPriority w:val="99"/>
    <w:rsid w:val="006248AA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customStyle="1" w:styleId="Heading2Char">
    <w:name w:val="Heading 2 Char"/>
    <w:basedOn w:val="DefaultParagraphFont"/>
    <w:link w:val="Heading2"/>
    <w:uiPriority w:val="4"/>
    <w:rsid w:val="00885438"/>
    <w:rPr>
      <w:rFonts w:asciiTheme="majorHAnsi" w:eastAsiaTheme="majorEastAsia" w:hAnsiTheme="majorHAnsi" w:cstheme="majorBidi"/>
      <w:b/>
      <w:bCs/>
      <w:color w:val="3F0730"/>
      <w:sz w:val="28"/>
      <w:szCs w:val="26"/>
      <w:lang w:val="en-GB"/>
      <w14:ligatures w14:val="none"/>
    </w:rPr>
  </w:style>
  <w:style w:type="paragraph" w:customStyle="1" w:styleId="TableColumnHeading">
    <w:name w:val="Table Column Heading"/>
    <w:basedOn w:val="BodyText"/>
    <w:uiPriority w:val="7"/>
    <w:qFormat/>
    <w:rsid w:val="00885438"/>
    <w:pPr>
      <w:spacing w:before="60" w:after="60"/>
    </w:pPr>
    <w:rPr>
      <w:rFonts w:asciiTheme="minorHAnsi" w:hAnsiTheme="minorHAnsi" w:cstheme="minorBidi"/>
      <w:b/>
      <w:bCs/>
      <w:color w:val="auto"/>
      <w:szCs w:val="20"/>
      <w:lang w:val="en-GB"/>
      <w14:ligatures w14:val="none"/>
    </w:rPr>
  </w:style>
  <w:style w:type="character" w:customStyle="1" w:styleId="Bold">
    <w:name w:val="Bold"/>
    <w:basedOn w:val="DefaultParagraphFont"/>
    <w:uiPriority w:val="2"/>
    <w:qFormat/>
    <w:rsid w:val="00885438"/>
    <w:rPr>
      <w:rFonts w:asciiTheme="minorHAnsi" w:hAnsiTheme="minorHAnsi"/>
      <w:b/>
      <w:i w:val="0"/>
      <w:color w:val="auto"/>
    </w:rPr>
  </w:style>
  <w:style w:type="paragraph" w:customStyle="1" w:styleId="DocumentTitle">
    <w:name w:val="Document Title"/>
    <w:next w:val="Normal"/>
    <w:uiPriority w:val="26"/>
    <w:rsid w:val="00885438"/>
    <w:pPr>
      <w:framePr w:w="8108" w:wrap="notBeside" w:vAnchor="page" w:hAnchor="page" w:x="710" w:y="2149" w:anchorLock="1"/>
      <w:spacing w:after="120"/>
      <w:ind w:right="306"/>
    </w:pPr>
    <w:rPr>
      <w:rFonts w:asciiTheme="majorHAnsi" w:hAnsiTheme="majorHAnsi" w:cstheme="minorBidi"/>
      <w:b/>
      <w:bCs/>
      <w:color w:val="FF00FF" w:themeColor="text1"/>
      <w:sz w:val="52"/>
      <w:szCs w:val="22"/>
      <w:lang w:val="en-GB"/>
      <w14:ligatures w14:val="none"/>
    </w:rPr>
  </w:style>
  <w:style w:type="paragraph" w:customStyle="1" w:styleId="NumberedBullet1">
    <w:name w:val="Numbered Bullet 1"/>
    <w:basedOn w:val="BodyText"/>
    <w:uiPriority w:val="5"/>
    <w:qFormat/>
    <w:rsid w:val="00885438"/>
    <w:pPr>
      <w:numPr>
        <w:numId w:val="23"/>
      </w:numPr>
      <w:tabs>
        <w:tab w:val="num" w:pos="360"/>
      </w:tabs>
      <w:spacing w:before="60" w:after="60"/>
      <w:ind w:left="0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paragraph" w:customStyle="1" w:styleId="NumberedBullet2">
    <w:name w:val="Numbered Bullet 2"/>
    <w:basedOn w:val="BodyText"/>
    <w:uiPriority w:val="5"/>
    <w:qFormat/>
    <w:rsid w:val="00885438"/>
    <w:pPr>
      <w:numPr>
        <w:ilvl w:val="1"/>
        <w:numId w:val="23"/>
      </w:numPr>
      <w:tabs>
        <w:tab w:val="num" w:pos="360"/>
        <w:tab w:val="left" w:pos="709"/>
      </w:tabs>
      <w:ind w:left="0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paragraph" w:customStyle="1" w:styleId="NumberedBullet3">
    <w:name w:val="Numbered Bullet 3"/>
    <w:basedOn w:val="BodyText"/>
    <w:uiPriority w:val="5"/>
    <w:qFormat/>
    <w:rsid w:val="00885438"/>
    <w:pPr>
      <w:numPr>
        <w:ilvl w:val="2"/>
        <w:numId w:val="23"/>
      </w:numPr>
      <w:tabs>
        <w:tab w:val="num" w:pos="360"/>
        <w:tab w:val="left" w:pos="1276"/>
      </w:tabs>
      <w:ind w:left="993" w:firstLine="0"/>
    </w:pPr>
    <w:rPr>
      <w:rFonts w:asciiTheme="minorHAnsi" w:hAnsiTheme="minorHAnsi" w:cstheme="minorBidi"/>
      <w:color w:val="auto"/>
      <w:szCs w:val="20"/>
      <w:lang w:val="en-GB"/>
      <w14:ligatures w14:val="none"/>
    </w:rPr>
  </w:style>
  <w:style w:type="numbering" w:customStyle="1" w:styleId="NumberedBulletsList">
    <w:name w:val="Numbered Bullets List"/>
    <w:uiPriority w:val="99"/>
    <w:rsid w:val="00885438"/>
    <w:pPr>
      <w:numPr>
        <w:numId w:val="22"/>
      </w:numPr>
    </w:pPr>
  </w:style>
  <w:style w:type="character" w:styleId="PlaceholderText">
    <w:name w:val="Placeholder Text"/>
    <w:basedOn w:val="DefaultParagraphFont"/>
    <w:uiPriority w:val="99"/>
    <w:semiHidden/>
    <w:rsid w:val="00885438"/>
    <w:rPr>
      <w:color w:val="808080"/>
    </w:rPr>
  </w:style>
  <w:style w:type="character" w:customStyle="1" w:styleId="HighlightAccent4">
    <w:name w:val="Highlight Accent 4"/>
    <w:basedOn w:val="DefaultParagraphFont"/>
    <w:uiPriority w:val="9"/>
    <w:qFormat/>
    <w:rsid w:val="00885438"/>
    <w:rPr>
      <w:rFonts w:asciiTheme="minorHAnsi" w:hAnsiTheme="minorHAnsi"/>
      <w:color w:val="FF00FF" w:themeColor="text1"/>
      <w:bdr w:val="none" w:sz="0" w:space="0" w:color="auto"/>
      <w:shd w:val="clear" w:color="auto" w:fill="FFFFFF" w:themeFill="accent5" w:themeFillTint="66"/>
    </w:rPr>
  </w:style>
  <w:style w:type="table" w:customStyle="1" w:styleId="NationalGrid">
    <w:name w:val="National Grid"/>
    <w:basedOn w:val="TableNormal"/>
    <w:uiPriority w:val="99"/>
    <w:rsid w:val="00885438"/>
    <w:pPr>
      <w:spacing w:before="60" w:after="60"/>
    </w:pPr>
    <w:rPr>
      <w:rFonts w:asciiTheme="minorHAnsi" w:hAnsiTheme="minorHAnsi" w:cstheme="minorBidi"/>
      <w:color w:val="auto"/>
      <w:szCs w:val="20"/>
      <w:lang w:val="en-NZ"/>
      <w14:ligatures w14:val="none"/>
    </w:r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accent1"/>
          <w:left w:val="nil"/>
          <w:bottom w:val="single" w:sz="8" w:space="0" w:color="FFFFFF" w:themeColor="accent1"/>
          <w:right w:val="nil"/>
          <w:insideH w:val="nil"/>
          <w:insideV w:val="nil"/>
          <w:tl2br w:val="nil"/>
          <w:tr2bl w:val="nil"/>
        </w:tcBorders>
        <w:shd w:val="clear" w:color="auto" w:fill="3E0630" w:themeFill="background1"/>
      </w:tcPr>
    </w:tblStylePr>
    <w:tblStylePr w:type="lastRow">
      <w:tblPr/>
      <w:tcPr>
        <w:tcBorders>
          <w:top w:val="single" w:sz="4" w:space="0" w:color="FFFFFF" w:themeColor="accent1"/>
          <w:bottom w:val="single" w:sz="4" w:space="0" w:color="FFFFFF" w:themeColor="accent1"/>
        </w:tcBorders>
        <w:shd w:val="clear" w:color="auto" w:fill="auto"/>
      </w:tcPr>
    </w:tblStylePr>
  </w:style>
  <w:style w:type="paragraph" w:customStyle="1" w:styleId="Introtext">
    <w:name w:val="Intro text"/>
    <w:basedOn w:val="Normal"/>
    <w:uiPriority w:val="99"/>
    <w:qFormat/>
    <w:rsid w:val="00885438"/>
    <w:rPr>
      <w:rFonts w:asciiTheme="minorHAnsi" w:hAnsiTheme="minorHAnsi" w:cstheme="minorBidi"/>
      <w:color w:val="3F0730"/>
      <w:sz w:val="24"/>
      <w:lang w:val="en-GB"/>
      <w14:ligatures w14:val="none"/>
    </w:rPr>
  </w:style>
  <w:style w:type="table" w:customStyle="1" w:styleId="NESO">
    <w:name w:val="NESO"/>
    <w:basedOn w:val="TableNormal"/>
    <w:uiPriority w:val="99"/>
    <w:rsid w:val="00885438"/>
    <w:pPr>
      <w:spacing w:before="60" w:after="60"/>
    </w:pPr>
    <w:rPr>
      <w:rFonts w:asciiTheme="minorHAnsi" w:hAnsiTheme="minorHAnsi" w:cstheme="minorBidi"/>
      <w:color w:val="auto"/>
      <w:szCs w:val="20"/>
      <w:lang w:val="en-NZ"/>
      <w14:ligatures w14:val="none"/>
    </w:rPr>
    <w:tblPr>
      <w:tblBorders>
        <w:top w:val="single" w:sz="4" w:space="0" w:color="FF00FF"/>
        <w:bottom w:val="single" w:sz="4" w:space="0" w:color="FF00FF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auto"/>
    </w:tcPr>
    <w:tblStylePr w:type="firstRow">
      <w:tblPr/>
      <w:tcPr>
        <w:tcBorders>
          <w:top w:val="single" w:sz="4" w:space="0" w:color="FFFFFF" w:themeColor="accent1"/>
          <w:left w:val="nil"/>
          <w:bottom w:val="single" w:sz="8" w:space="0" w:color="FFFFFF" w:themeColor="accent1"/>
          <w:right w:val="nil"/>
          <w:insideH w:val="nil"/>
          <w:insideV w:val="nil"/>
          <w:tl2br w:val="nil"/>
          <w:tr2bl w:val="nil"/>
        </w:tcBorders>
        <w:shd w:val="clear" w:color="auto" w:fill="3E0630" w:themeFill="background1"/>
      </w:tcPr>
    </w:tblStylePr>
    <w:tblStylePr w:type="lastRow">
      <w:tblPr/>
      <w:tcPr>
        <w:tcBorders>
          <w:top w:val="single" w:sz="4" w:space="0" w:color="FFFFFF" w:themeColor="accent1"/>
          <w:bottom w:val="single" w:sz="4" w:space="0" w:color="FFFFFF" w:themeColor="accent1"/>
        </w:tcBorders>
        <w:shd w:val="clear" w:color="auto" w:fill="auto"/>
      </w:tcPr>
    </w:tblStylePr>
  </w:style>
  <w:style w:type="paragraph" w:styleId="BodyText">
    <w:name w:val="Body Text"/>
    <w:basedOn w:val="Normal"/>
    <w:link w:val="BodyTextChar"/>
    <w:uiPriority w:val="99"/>
    <w:unhideWhenUsed/>
    <w:rsid w:val="0088543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85438"/>
  </w:style>
  <w:style w:type="paragraph" w:styleId="Revision">
    <w:name w:val="Revision"/>
    <w:hidden/>
    <w:uiPriority w:val="99"/>
    <w:semiHidden/>
    <w:rsid w:val="000039CA"/>
  </w:style>
  <w:style w:type="character" w:styleId="CommentReference">
    <w:name w:val="annotation reference"/>
    <w:basedOn w:val="DefaultParagraphFont"/>
    <w:uiPriority w:val="99"/>
    <w:semiHidden/>
    <w:unhideWhenUsed/>
    <w:rsid w:val="000039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39CA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39CA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39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39CA"/>
    <w:rPr>
      <w:b/>
      <w:bCs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6633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6633"/>
    <w:rPr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6633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1A5BEA"/>
    <w:rPr>
      <w:color w:val="FFFF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A5BEA"/>
    <w:rPr>
      <w:color w:val="605E5C"/>
      <w:shd w:val="clear" w:color="auto" w:fill="E1DFDD"/>
    </w:rPr>
  </w:style>
  <w:style w:type="table" w:customStyle="1" w:styleId="GridTable6Colorful-Accent11">
    <w:name w:val="Grid Table 6 Colorful - Accent 11"/>
    <w:basedOn w:val="TableNormal"/>
    <w:next w:val="GridTable6Colorful-Accent1"/>
    <w:uiPriority w:val="51"/>
    <w:rsid w:val="00D514B5"/>
    <w:rPr>
      <w:rFonts w:ascii="Arial" w:hAnsi="Arial" w:cs="Times New Roman"/>
      <w:color w:val="BF00BF"/>
      <w:szCs w:val="20"/>
      <w:lang w:val="en-NZ"/>
      <w14:ligatures w14:val="none"/>
    </w:rPr>
    <w:tblPr>
      <w:tblStyleRowBandSize w:val="1"/>
      <w:tblStyleColBandSize w:val="1"/>
      <w:tblBorders>
        <w:top w:val="single" w:sz="4" w:space="0" w:color="FF66FF"/>
        <w:left w:val="single" w:sz="4" w:space="0" w:color="FF66FF"/>
        <w:bottom w:val="single" w:sz="4" w:space="0" w:color="FF66FF"/>
        <w:right w:val="single" w:sz="4" w:space="0" w:color="FF66FF"/>
        <w:insideH w:val="single" w:sz="4" w:space="0" w:color="FF66FF"/>
        <w:insideV w:val="single" w:sz="4" w:space="0" w:color="FF66FF"/>
      </w:tblBorders>
    </w:tblPr>
    <w:tblStylePr w:type="firstRow">
      <w:rPr>
        <w:b/>
        <w:bCs/>
      </w:rPr>
      <w:tblPr/>
      <w:tcPr>
        <w:tcBorders>
          <w:bottom w:val="single" w:sz="12" w:space="0" w:color="FF66FF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FF"/>
      </w:tcPr>
    </w:tblStylePr>
    <w:tblStylePr w:type="band1Horz">
      <w:tblPr/>
      <w:tcPr>
        <w:shd w:val="clear" w:color="auto" w:fill="FFCCFF"/>
      </w:tcPr>
    </w:tblStylePr>
  </w:style>
  <w:style w:type="table" w:styleId="GridTable6Colorful-Accent1">
    <w:name w:val="Grid Table 6 Colorful Accent 1"/>
    <w:basedOn w:val="TableNormal"/>
    <w:uiPriority w:val="51"/>
    <w:rsid w:val="00D514B5"/>
    <w:rPr>
      <w:color w:val="BFBFBF" w:themeColor="accent1" w:themeShade="BF"/>
    </w:rPr>
    <w:tblPr>
      <w:tblStyleRowBandSize w:val="1"/>
      <w:tblStyleColBandSize w:val="1"/>
      <w:tblBorders>
        <w:top w:val="single" w:sz="4" w:space="0" w:color="FFFFFF" w:themeColor="accent1" w:themeTint="99"/>
        <w:left w:val="single" w:sz="4" w:space="0" w:color="FFFFFF" w:themeColor="accent1" w:themeTint="99"/>
        <w:bottom w:val="single" w:sz="4" w:space="0" w:color="FFFFFF" w:themeColor="accent1" w:themeTint="99"/>
        <w:right w:val="single" w:sz="4" w:space="0" w:color="FFFFFF" w:themeColor="accent1" w:themeTint="99"/>
        <w:insideH w:val="single" w:sz="4" w:space="0" w:color="FFFFFF" w:themeColor="accent1" w:themeTint="99"/>
        <w:insideV w:val="single" w:sz="4" w:space="0" w:color="FFFFFF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FFFFFF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FFFF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FFF" w:themeFill="accent1" w:themeFillTint="33"/>
      </w:tcPr>
    </w:tblStylePr>
    <w:tblStylePr w:type="band1Horz">
      <w:tblPr/>
      <w:tcPr>
        <w:shd w:val="clear" w:color="auto" w:fill="FFFFFF" w:themeFill="accent1" w:themeFillTint="33"/>
      </w:tcPr>
    </w:tblStylePr>
  </w:style>
  <w:style w:type="table" w:customStyle="1" w:styleId="GridTable6Colorful-Accent12">
    <w:name w:val="Grid Table 6 Colorful - Accent 12"/>
    <w:basedOn w:val="TableNormal"/>
    <w:next w:val="GridTable6Colorful-Accent1"/>
    <w:uiPriority w:val="51"/>
    <w:rsid w:val="000F530E"/>
    <w:rPr>
      <w:rFonts w:ascii="Arial" w:hAnsi="Arial" w:cs="Times New Roman"/>
      <w:color w:val="BF00BF"/>
      <w:szCs w:val="20"/>
      <w:lang w:val="en-NZ"/>
      <w14:ligatures w14:val="none"/>
    </w:rPr>
    <w:tblPr>
      <w:tblStyleRowBandSize w:val="1"/>
      <w:tblStyleColBandSize w:val="1"/>
      <w:tblBorders>
        <w:top w:val="single" w:sz="4" w:space="0" w:color="FF66FF"/>
        <w:left w:val="single" w:sz="4" w:space="0" w:color="FF66FF"/>
        <w:bottom w:val="single" w:sz="4" w:space="0" w:color="FF66FF"/>
        <w:right w:val="single" w:sz="4" w:space="0" w:color="FF66FF"/>
        <w:insideH w:val="single" w:sz="4" w:space="0" w:color="FF66FF"/>
        <w:insideV w:val="single" w:sz="4" w:space="0" w:color="FF66FF"/>
      </w:tblBorders>
    </w:tblPr>
    <w:tblStylePr w:type="firstRow">
      <w:rPr>
        <w:b/>
        <w:bCs/>
      </w:rPr>
      <w:tblPr/>
      <w:tcPr>
        <w:tcBorders>
          <w:bottom w:val="single" w:sz="12" w:space="0" w:color="FF66FF"/>
        </w:tcBorders>
      </w:tcPr>
    </w:tblStylePr>
    <w:tblStylePr w:type="lastRow">
      <w:rPr>
        <w:b/>
        <w:bCs/>
      </w:rPr>
      <w:tblPr/>
      <w:tcPr>
        <w:tcBorders>
          <w:top w:val="double" w:sz="4" w:space="0" w:color="FF66F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CFF"/>
      </w:tcPr>
    </w:tblStylePr>
    <w:tblStylePr w:type="band1Horz">
      <w:tblPr/>
      <w:tcPr>
        <w:shd w:val="clear" w:color="auto" w:fill="FFCC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0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4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23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248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1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0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10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4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13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3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156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3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14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1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53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hyperlink" Target="http://www.powercut105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neso.energy/document/287286/download" TargetMode="External"/><Relationship Id="rId23" Type="http://schemas.microsoft.com/office/2011/relationships/people" Target="peop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assets.publishing.service.gov.uk/media/65f8343f78087a001a59ebc0/esec-guidance-revised-november-2019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NESO pink 2">
  <a:themeElements>
    <a:clrScheme name="NESO Primary Colours">
      <a:dk1>
        <a:srgbClr val="FF00FF"/>
      </a:dk1>
      <a:lt1>
        <a:srgbClr val="3E0630"/>
      </a:lt1>
      <a:dk2>
        <a:srgbClr val="793763"/>
      </a:dk2>
      <a:lt2>
        <a:srgbClr val="FFFFFF"/>
      </a:lt2>
      <a:accent1>
        <a:srgbClr val="FFFFFF"/>
      </a:accent1>
      <a:accent2>
        <a:srgbClr val="FFFFFF"/>
      </a:accent2>
      <a:accent3>
        <a:srgbClr val="FFFFFF"/>
      </a:accent3>
      <a:accent4>
        <a:srgbClr val="FFFFFF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NESO pink 2" id="{73F5EE8B-2A1A-994C-BC04-098443A7B85B}" vid="{C53C2833-12AF-F54D-B5E5-2819029F6085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97b6fe81-1556-4112-94ca-31043ca39b71">
      <UserInfo>
        <DisplayName/>
        <AccountId xsi:nil="true"/>
        <AccountType/>
      </UserInfo>
    </SharedWithUsers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0FA14D799924BADC265839397913B" ma:contentTypeVersion="2" ma:contentTypeDescription="Create a new document." ma:contentTypeScope="" ma:versionID="0d700148ce2127a69244a6587acdad20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fe910534da3a727ef07b354a7c3a8d68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DE330B-CE27-43E2-B7A9-C72B26A0F99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EFD673-CCAB-3649-8281-AF0144E9933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4823539-E1C3-4DF9-90F2-38DE923CA347}">
  <ds:schemaRefs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97b6fe81-1556-4112-94ca-31043ca39b71"/>
    <ds:schemaRef ds:uri="http://purl.org/dc/elements/1.1/"/>
    <ds:schemaRef ds:uri="dec74c4c-1639-4502-8f90-b4ce03410dfb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C260F54-2F99-455F-893E-077F46F6D41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1310</Words>
  <Characters>7316</Characters>
  <Application>Microsoft Office Word</Application>
  <DocSecurity>0</DocSecurity>
  <Lines>236</Lines>
  <Paragraphs>93</Paragraphs>
  <ScaleCrop>false</ScaleCrop>
  <Company/>
  <LinksUpToDate>false</LinksUpToDate>
  <CharactersWithSpaces>8533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Hall</dc:creator>
  <cp:keywords/>
  <dc:description/>
  <cp:lastModifiedBy>Lizzie Timmins [NESO]</cp:lastModifiedBy>
  <cp:revision>11</cp:revision>
  <cp:lastPrinted>2024-09-05T11:23:00Z</cp:lastPrinted>
  <dcterms:created xsi:type="dcterms:W3CDTF">2025-09-23T14:28:00Z</dcterms:created>
  <dcterms:modified xsi:type="dcterms:W3CDTF">2025-10-08T10:03:00Z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0x0101000B60FA14D799924BADC265839397913B</vt:lpwstr>
  </property>
  <property fmtid="{D5CDD505-2E9C-101B-9397-08002B2CF9AE}" pid="3" name="MediaServiceImageTags">
    <vt:lpwstr/>
  </property>
  <property fmtid="{D5CDD505-2E9C-101B-9397-08002B2CF9AE}" pid="4" name="Order">
    <vt:r8>3473400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  <property fmtid="{D5CDD505-2E9C-101B-9397-08002B2CF9AE}" pid="11" name="MSIP_Label_624b1752-a977-4927-b9e6-e48a43684aee_Enabled">
    <vt:lpwstr>true</vt:lpwstr>
  </property>
  <property fmtid="{D5CDD505-2E9C-101B-9397-08002B2CF9AE}" pid="12" name="MSIP_Label_624b1752-a977-4927-b9e6-e48a43684aee_SetDate">
    <vt:lpwstr>2025-06-23T10:14:15Z</vt:lpwstr>
  </property>
  <property fmtid="{D5CDD505-2E9C-101B-9397-08002B2CF9AE}" pid="13" name="MSIP_Label_624b1752-a977-4927-b9e6-e48a43684aee_Method">
    <vt:lpwstr>Privileged</vt:lpwstr>
  </property>
  <property fmtid="{D5CDD505-2E9C-101B-9397-08002B2CF9AE}" pid="14" name="MSIP_Label_624b1752-a977-4927-b9e6-e48a43684aee_Name">
    <vt:lpwstr>Public</vt:lpwstr>
  </property>
  <property fmtid="{D5CDD505-2E9C-101B-9397-08002B2CF9AE}" pid="15" name="MSIP_Label_624b1752-a977-4927-b9e6-e48a43684aee_SiteId">
    <vt:lpwstr>031a09bc-a2bf-44df-888e-4e09355b7a24</vt:lpwstr>
  </property>
  <property fmtid="{D5CDD505-2E9C-101B-9397-08002B2CF9AE}" pid="16" name="MSIP_Label_624b1752-a977-4927-b9e6-e48a43684aee_ActionId">
    <vt:lpwstr>d495ebb9-4ebc-43b0-ba94-dae07f94c109</vt:lpwstr>
  </property>
  <property fmtid="{D5CDD505-2E9C-101B-9397-08002B2CF9AE}" pid="17" name="MSIP_Label_624b1752-a977-4927-b9e6-e48a43684aee_ContentBits">
    <vt:lpwstr>0</vt:lpwstr>
  </property>
</Properties>
</file>